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  <Override PartName="/word/glossary/document.xml" ContentType="application/vnd.openxmlformats-officedocument.wordprocessingml.document.glossary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:rsidR="003B3BC8" w:rsidP="00C0709D" w:rsidRDefault="003B3BC8" w14:paraId="35CBA155" wp14:textId="77777777">
      <w:pPr>
        <w:pStyle w:val="BodyText"/>
        <w:pBdr>
          <w:left w:val="single" w:color="auto" w:sz="2" w:space="0"/>
          <w:right w:val="single" w:color="auto" w:sz="2" w:space="1"/>
        </w:pBdr>
      </w:pPr>
      <w:r>
        <w:t xml:space="preserve"> [Insert organisation name/logo]</w:t>
      </w:r>
    </w:p>
    <w:p xmlns:wp14="http://schemas.microsoft.com/office/word/2010/wordml" w:rsidRPr="00F10799" w:rsidR="003B3BC8" w:rsidP="003B3BC8" w:rsidRDefault="003B3BC8" w14:paraId="672A6659" wp14:textId="77777777">
      <w:pPr>
        <w:rPr>
          <w:sz w:val="20"/>
          <w:szCs w:val="20"/>
        </w:rPr>
      </w:pPr>
    </w:p>
    <w:p xmlns:wp14="http://schemas.microsoft.com/office/word/2010/wordml" w:rsidRPr="005A169E" w:rsidR="003B3BC8" w:rsidP="00F90F95" w:rsidRDefault="00EC4014" w14:paraId="26BDF313" wp14:textId="77777777">
      <w:pPr>
        <w:pStyle w:val="Heading1"/>
        <w:rPr>
          <w:sz w:val="36"/>
          <w:szCs w:val="36"/>
        </w:rPr>
      </w:pPr>
      <w:r>
        <w:rPr>
          <w:sz w:val="36"/>
          <w:szCs w:val="36"/>
        </w:rPr>
        <w:t>VOLUNTEER</w:t>
      </w:r>
      <w:r w:rsidR="00A8008C">
        <w:rPr>
          <w:sz w:val="36"/>
          <w:szCs w:val="36"/>
        </w:rPr>
        <w:t xml:space="preserve"> EVALUATION FORM</w:t>
      </w:r>
      <w:r w:rsidR="00002D49">
        <w:rPr>
          <w:sz w:val="36"/>
          <w:szCs w:val="36"/>
        </w:rPr>
        <w:t xml:space="preserve"> </w:t>
      </w:r>
    </w:p>
    <w:p xmlns:wp14="http://schemas.microsoft.com/office/word/2010/wordml" w:rsidR="009F6E79" w:rsidP="003B3BC8" w:rsidRDefault="009F6E79" w14:paraId="0A37501D" wp14:textId="77777777">
      <w:pPr>
        <w:rPr>
          <w:b/>
        </w:rPr>
      </w:pPr>
    </w:p>
    <w:p xmlns:wp14="http://schemas.microsoft.com/office/word/2010/wordml" w:rsidR="00730AA7" w:rsidP="009F6E79" w:rsidRDefault="009F6E79" w14:paraId="006A106E" wp14:textId="00904C2A">
      <w:r w:rsidRPr="36BDC19B" w:rsidR="009F6E79">
        <w:rPr>
          <w:b w:val="1"/>
          <w:bCs w:val="1"/>
        </w:rPr>
        <w:t xml:space="preserve">[Insert </w:t>
      </w:r>
      <w:r w:rsidRPr="36BDC19B" w:rsidR="009F6E79">
        <w:rPr>
          <w:b w:val="1"/>
          <w:bCs w:val="1"/>
        </w:rPr>
        <w:t>organisation</w:t>
      </w:r>
      <w:r w:rsidRPr="36BDC19B" w:rsidR="009F6E79">
        <w:rPr>
          <w:b w:val="1"/>
          <w:bCs w:val="1"/>
        </w:rPr>
        <w:t xml:space="preserve"> name]</w:t>
      </w:r>
      <w:r w:rsidR="009F6E79">
        <w:rPr/>
        <w:t xml:space="preserve"> </w:t>
      </w:r>
      <w:r w:rsidR="00435EAA">
        <w:rPr/>
        <w:t>seeks</w:t>
      </w:r>
      <w:r w:rsidR="00435EAA">
        <w:rPr/>
        <w:t xml:space="preserve"> to improve the</w:t>
      </w:r>
      <w:r w:rsidR="009F6E79">
        <w:rPr/>
        <w:t xml:space="preserve"> </w:t>
      </w:r>
      <w:r w:rsidR="00EC4014">
        <w:rPr/>
        <w:t>volunteer</w:t>
      </w:r>
      <w:r w:rsidR="009F6E79">
        <w:rPr/>
        <w:t xml:space="preserve"> program and therefore </w:t>
      </w:r>
      <w:r w:rsidR="009F6E79">
        <w:rPr/>
        <w:t>ask</w:t>
      </w:r>
      <w:ins w:author="Hannah Gillard" w:date="2023-11-21T08:34:02.661Z" w:id="1923938932">
        <w:r w:rsidR="209A4D2D">
          <w:t>s</w:t>
        </w:r>
      </w:ins>
      <w:r w:rsidR="009F6E79">
        <w:rPr/>
        <w:t xml:space="preserve"> you to complete this evaluation form. </w:t>
      </w:r>
      <w:r w:rsidR="009F6E79">
        <w:rPr/>
        <w:t xml:space="preserve">Your feedback will assist in the planning and preparation of future </w:t>
      </w:r>
      <w:r w:rsidR="00EC4014">
        <w:rPr/>
        <w:t>volunteer programs and</w:t>
      </w:r>
      <w:r w:rsidR="009F6E79">
        <w:rPr/>
        <w:t xml:space="preserve"> placements.</w:t>
      </w:r>
    </w:p>
    <w:p xmlns:wp14="http://schemas.microsoft.com/office/word/2010/wordml" w:rsidRPr="00730AA7" w:rsidR="009F6E79" w:rsidP="003B3BC8" w:rsidRDefault="009F6E79" w14:paraId="5DAB6C7B" wp14:textId="77777777">
      <w:pPr>
        <w:rPr>
          <w:b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995"/>
        <w:gridCol w:w="5849"/>
      </w:tblGrid>
      <w:tr xmlns:wp14="http://schemas.microsoft.com/office/word/2010/wordml" w:rsidRPr="00F9329A" w:rsidR="00495C4D" w:rsidTr="003362A3" w14:paraId="7773A3F3" wp14:textId="77777777">
        <w:trPr>
          <w:trHeight w:val="439"/>
        </w:trPr>
        <w:tc>
          <w:tcPr>
            <w:tcW w:w="2995" w:type="dxa"/>
            <w:shd w:val="clear" w:color="auto" w:fill="D9D9D9" w:themeFill="background1" w:themeFillShade="D9"/>
          </w:tcPr>
          <w:p w:rsidRPr="00495C4D" w:rsidR="009B4F38" w:rsidP="00495C4D" w:rsidRDefault="00EC4014" w14:paraId="32D099D3" wp14:textId="77777777">
            <w:pPr>
              <w:jc w:val="left"/>
              <w:rPr>
                <w:b/>
              </w:rPr>
            </w:pPr>
            <w:r>
              <w:rPr>
                <w:b/>
              </w:rPr>
              <w:t>Volunteer</w:t>
            </w:r>
            <w:r w:rsidR="00435EAA">
              <w:rPr>
                <w:b/>
              </w:rPr>
              <w:t xml:space="preserve"> name</w:t>
            </w:r>
          </w:p>
        </w:tc>
        <w:tc>
          <w:tcPr>
            <w:tcW w:w="5849" w:type="dxa"/>
          </w:tcPr>
          <w:p w:rsidRPr="00F9329A" w:rsidR="00495C4D" w:rsidP="00495C4D" w:rsidRDefault="00495C4D" w14:paraId="02EB378F" wp14:textId="77777777"/>
        </w:tc>
      </w:tr>
      <w:tr xmlns:wp14="http://schemas.microsoft.com/office/word/2010/wordml" w:rsidRPr="00F9329A" w:rsidR="00495C4D" w:rsidTr="003362A3" w14:paraId="3C9DAD34" wp14:textId="77777777">
        <w:trPr>
          <w:trHeight w:val="439"/>
        </w:trPr>
        <w:tc>
          <w:tcPr>
            <w:tcW w:w="2995" w:type="dxa"/>
            <w:shd w:val="clear" w:color="auto" w:fill="D9D9D9" w:themeFill="background1" w:themeFillShade="D9"/>
          </w:tcPr>
          <w:p w:rsidRPr="00495C4D" w:rsidR="009B4F38" w:rsidP="005E126E" w:rsidRDefault="00435EAA" w14:paraId="067EA9E0" wp14:textId="77777777">
            <w:pPr>
              <w:jc w:val="left"/>
              <w:rPr>
                <w:b/>
              </w:rPr>
            </w:pPr>
            <w:r>
              <w:rPr>
                <w:b/>
              </w:rPr>
              <w:t>Length of placement</w:t>
            </w:r>
          </w:p>
        </w:tc>
        <w:tc>
          <w:tcPr>
            <w:tcW w:w="5849" w:type="dxa"/>
          </w:tcPr>
          <w:p w:rsidR="00495C4D" w:rsidP="00495C4D" w:rsidRDefault="00495C4D" w14:paraId="6A05A809" wp14:textId="77777777"/>
        </w:tc>
      </w:tr>
      <w:tr xmlns:wp14="http://schemas.microsoft.com/office/word/2010/wordml" w:rsidRPr="00F9329A" w:rsidR="00EC4014" w:rsidTr="000015C4" w14:paraId="633752EE" wp14:textId="77777777">
        <w:trPr>
          <w:trHeight w:val="352"/>
        </w:trPr>
        <w:tc>
          <w:tcPr>
            <w:tcW w:w="2995" w:type="dxa"/>
            <w:shd w:val="clear" w:color="auto" w:fill="D9D9D9" w:themeFill="background1" w:themeFillShade="D9"/>
          </w:tcPr>
          <w:p w:rsidR="00EC4014" w:rsidP="000015C4" w:rsidRDefault="00EC4014" w14:paraId="515882EC" wp14:textId="77777777">
            <w:pPr>
              <w:jc w:val="left"/>
              <w:rPr>
                <w:b/>
              </w:rPr>
            </w:pPr>
            <w:r>
              <w:rPr>
                <w:b/>
              </w:rPr>
              <w:t xml:space="preserve">Reason for </w:t>
            </w:r>
            <w:r w:rsidR="000015C4">
              <w:rPr>
                <w:b/>
              </w:rPr>
              <w:t>leaving</w:t>
            </w:r>
          </w:p>
        </w:tc>
        <w:tc>
          <w:tcPr>
            <w:tcW w:w="5849" w:type="dxa"/>
          </w:tcPr>
          <w:p w:rsidR="00EC4014" w:rsidP="00495C4D" w:rsidRDefault="00EC4014" w14:paraId="5A39BBE3" wp14:textId="77777777"/>
          <w:p w:rsidR="00EC4014" w:rsidP="00495C4D" w:rsidRDefault="00EC4014" w14:paraId="41C8F396" wp14:textId="77777777"/>
        </w:tc>
      </w:tr>
    </w:tbl>
    <w:p xmlns:wp14="http://schemas.microsoft.com/office/word/2010/wordml" w:rsidR="00495C4D" w:rsidP="002031CF" w:rsidRDefault="00495C4D" w14:paraId="72A3D3EC" wp14:textId="77777777"/>
    <w:tbl>
      <w:tblPr>
        <w:tblStyle w:val="TableGrid"/>
        <w:tblW w:w="878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3543"/>
        <w:gridCol w:w="1134"/>
        <w:gridCol w:w="851"/>
        <w:gridCol w:w="850"/>
        <w:gridCol w:w="851"/>
      </w:tblGrid>
      <w:tr xmlns:wp14="http://schemas.microsoft.com/office/word/2010/wordml" w:rsidR="00B81C4C" w:rsidTr="005A69CC" w14:paraId="2398DC84" wp14:textId="77777777">
        <w:tc>
          <w:tcPr>
            <w:tcW w:w="5103" w:type="dxa"/>
            <w:gridSpan w:val="2"/>
            <w:vMerge w:val="restart"/>
            <w:shd w:val="clear" w:color="auto" w:fill="D9D9D9" w:themeFill="background1" w:themeFillShade="D9"/>
          </w:tcPr>
          <w:p w:rsidR="00B81C4C" w:rsidP="004D564A" w:rsidRDefault="007860DF" w14:paraId="1FCACDC0" wp14:textId="77777777">
            <w:pPr>
              <w:pStyle w:val="Heading3"/>
            </w:pPr>
            <w:r>
              <w:t xml:space="preserve">1. </w:t>
            </w:r>
            <w:r w:rsidRPr="00B81C4C" w:rsidR="00B81C4C">
              <w:t xml:space="preserve">Rate your </w:t>
            </w:r>
            <w:r w:rsidR="00EC4014">
              <w:t>volunteer</w:t>
            </w:r>
            <w:r w:rsidRPr="00B81C4C" w:rsidR="00B81C4C">
              <w:t xml:space="preserve"> placement experience with the organisation in relation to the following: </w:t>
            </w:r>
          </w:p>
          <w:p w:rsidRPr="003362A3" w:rsidR="003362A3" w:rsidP="003362A3" w:rsidRDefault="003362A3" w14:paraId="0D0B940D" wp14:textId="77777777"/>
        </w:tc>
        <w:tc>
          <w:tcPr>
            <w:tcW w:w="3686" w:type="dxa"/>
            <w:gridSpan w:val="4"/>
            <w:shd w:val="clear" w:color="auto" w:fill="D9D9D9" w:themeFill="background1" w:themeFillShade="D9"/>
          </w:tcPr>
          <w:p w:rsidRPr="00B81C4C" w:rsidR="00B81C4C" w:rsidP="00B81C4C" w:rsidRDefault="00B81C4C" w14:paraId="46C7D735" wp14:textId="77777777">
            <w:pPr>
              <w:jc w:val="center"/>
              <w:rPr>
                <w:b/>
                <w:i/>
              </w:rPr>
            </w:pPr>
            <w:r w:rsidRPr="00B81C4C">
              <w:rPr>
                <w:b/>
                <w:i/>
              </w:rPr>
              <w:t>Tick the appropriate box</w:t>
            </w:r>
          </w:p>
        </w:tc>
      </w:tr>
      <w:tr xmlns:wp14="http://schemas.microsoft.com/office/word/2010/wordml" w:rsidR="00B81C4C" w:rsidTr="005A69CC" w14:paraId="45463A25" wp14:textId="77777777">
        <w:tc>
          <w:tcPr>
            <w:tcW w:w="5103" w:type="dxa"/>
            <w:gridSpan w:val="2"/>
            <w:vMerge/>
            <w:shd w:val="clear" w:color="auto" w:fill="D9D9D9" w:themeFill="background1" w:themeFillShade="D9"/>
          </w:tcPr>
          <w:p w:rsidR="00B81C4C" w:rsidP="00B81C4C" w:rsidRDefault="00B81C4C" w14:paraId="0E27B00A" wp14:textId="77777777"/>
        </w:tc>
        <w:tc>
          <w:tcPr>
            <w:tcW w:w="1134" w:type="dxa"/>
            <w:shd w:val="clear" w:color="auto" w:fill="D9D9D9" w:themeFill="background1" w:themeFillShade="D9"/>
          </w:tcPr>
          <w:p w:rsidRPr="00B81C4C" w:rsidR="00B81C4C" w:rsidP="00FC7E0A" w:rsidRDefault="00B81C4C" w14:paraId="676869D7" wp14:textId="77777777">
            <w:pPr>
              <w:jc w:val="center"/>
              <w:rPr>
                <w:b/>
              </w:rPr>
            </w:pPr>
            <w:r w:rsidRPr="00B81C4C">
              <w:rPr>
                <w:b/>
              </w:rPr>
              <w:t>Excellent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:rsidRPr="00B81C4C" w:rsidR="00B81C4C" w:rsidP="00FC7E0A" w:rsidRDefault="00B81C4C" w14:paraId="24B9D968" wp14:textId="77777777">
            <w:pPr>
              <w:jc w:val="center"/>
              <w:rPr>
                <w:b/>
              </w:rPr>
            </w:pPr>
            <w:r w:rsidRPr="00B81C4C">
              <w:rPr>
                <w:b/>
              </w:rPr>
              <w:t>Good</w:t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:rsidRPr="00B81C4C" w:rsidR="00B81C4C" w:rsidP="00FC7E0A" w:rsidRDefault="00B81C4C" w14:paraId="5F549C6C" wp14:textId="77777777">
            <w:pPr>
              <w:jc w:val="center"/>
              <w:rPr>
                <w:b/>
              </w:rPr>
            </w:pPr>
            <w:r w:rsidRPr="00B81C4C">
              <w:rPr>
                <w:b/>
              </w:rPr>
              <w:t>Fair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:rsidRPr="00B81C4C" w:rsidR="00B81C4C" w:rsidP="00FC7E0A" w:rsidRDefault="00B81C4C" w14:paraId="3ABEFE9F" wp14:textId="77777777">
            <w:pPr>
              <w:jc w:val="center"/>
              <w:rPr>
                <w:b/>
              </w:rPr>
            </w:pPr>
            <w:r w:rsidRPr="00B81C4C">
              <w:rPr>
                <w:b/>
              </w:rPr>
              <w:t>Poor</w:t>
            </w:r>
          </w:p>
        </w:tc>
      </w:tr>
      <w:tr xmlns:wp14="http://schemas.microsoft.com/office/word/2010/wordml" w:rsidR="00FC7E0A" w:rsidTr="005A69CC" w14:paraId="7F23B850" wp14:textId="77777777">
        <w:tc>
          <w:tcPr>
            <w:tcW w:w="5103" w:type="dxa"/>
            <w:gridSpan w:val="2"/>
            <w:shd w:val="clear" w:color="auto" w:fill="FFFFFF" w:themeFill="background1"/>
          </w:tcPr>
          <w:p w:rsidRPr="001D6235" w:rsidR="00FC7E0A" w:rsidP="00FC7E0A" w:rsidRDefault="00FC7E0A" w14:paraId="0F05E0ED" wp14:textId="77777777">
            <w:r w:rsidRPr="001D6235">
              <w:t>Overall experience</w:t>
            </w:r>
          </w:p>
        </w:tc>
        <w:tc>
          <w:tcPr>
            <w:tcW w:w="1134" w:type="dxa"/>
            <w:vAlign w:val="center"/>
          </w:tcPr>
          <w:p w:rsidR="00FC7E0A" w:rsidP="00C15834" w:rsidRDefault="00C15834" w14:paraId="60061E4C" wp14:textId="77777777">
            <w:pPr>
              <w:jc w:val="center"/>
            </w:pPr>
            <w:r w:rsidRPr="00621CE4">
              <w:rPr>
                <w:rFonts w:ascii="Wingdings 2" w:hAnsi="Wingdings 2" w:eastAsia="Wingdings 2" w:cs="Wingdings 2"/>
                <w:b/>
              </w:rPr>
              <w:t>£</w:t>
            </w:r>
          </w:p>
        </w:tc>
        <w:tc>
          <w:tcPr>
            <w:tcW w:w="851" w:type="dxa"/>
            <w:vAlign w:val="center"/>
          </w:tcPr>
          <w:p w:rsidR="00FC7E0A" w:rsidP="00C15834" w:rsidRDefault="00C15834" w14:paraId="44EAFD9C" wp14:textId="77777777">
            <w:pPr>
              <w:jc w:val="center"/>
            </w:pPr>
            <w:r w:rsidRPr="00621CE4">
              <w:rPr>
                <w:rFonts w:ascii="Wingdings 2" w:hAnsi="Wingdings 2" w:eastAsia="Wingdings 2" w:cs="Wingdings 2"/>
                <w:b/>
              </w:rPr>
              <w:t>£</w:t>
            </w:r>
          </w:p>
        </w:tc>
        <w:tc>
          <w:tcPr>
            <w:tcW w:w="850" w:type="dxa"/>
            <w:vAlign w:val="center"/>
          </w:tcPr>
          <w:p w:rsidR="00FC7E0A" w:rsidP="00C15834" w:rsidRDefault="00C15834" w14:paraId="4B94D5A5" wp14:textId="77777777">
            <w:pPr>
              <w:jc w:val="center"/>
            </w:pPr>
            <w:r w:rsidRPr="00621CE4">
              <w:rPr>
                <w:rFonts w:ascii="Wingdings 2" w:hAnsi="Wingdings 2" w:eastAsia="Wingdings 2" w:cs="Wingdings 2"/>
                <w:b/>
              </w:rPr>
              <w:t>£</w:t>
            </w:r>
          </w:p>
        </w:tc>
        <w:tc>
          <w:tcPr>
            <w:tcW w:w="851" w:type="dxa"/>
            <w:vAlign w:val="center"/>
          </w:tcPr>
          <w:p w:rsidR="00FC7E0A" w:rsidP="00C15834" w:rsidRDefault="00C15834" w14:paraId="3DEEC669" wp14:textId="77777777">
            <w:pPr>
              <w:jc w:val="center"/>
            </w:pPr>
            <w:r w:rsidRPr="00621CE4">
              <w:rPr>
                <w:rFonts w:ascii="Wingdings 2" w:hAnsi="Wingdings 2" w:eastAsia="Wingdings 2" w:cs="Wingdings 2"/>
                <w:b/>
              </w:rPr>
              <w:t>£</w:t>
            </w:r>
          </w:p>
        </w:tc>
      </w:tr>
      <w:tr xmlns:wp14="http://schemas.microsoft.com/office/word/2010/wordml" w:rsidR="00C15834" w:rsidTr="005A69CC" w14:paraId="37BE256C" wp14:textId="77777777">
        <w:tc>
          <w:tcPr>
            <w:tcW w:w="8789" w:type="dxa"/>
            <w:gridSpan w:val="6"/>
            <w:shd w:val="clear" w:color="auto" w:fill="D9D9D9" w:themeFill="background1" w:themeFillShade="D9"/>
          </w:tcPr>
          <w:p w:rsidRPr="00C15834" w:rsidR="00C15834" w:rsidP="00FC7E0A" w:rsidRDefault="00C15834" w14:paraId="379430B9" wp14:textId="77777777">
            <w:pPr>
              <w:rPr>
                <w:b/>
              </w:rPr>
            </w:pPr>
            <w:r w:rsidRPr="00C15834">
              <w:rPr>
                <w:b/>
              </w:rPr>
              <w:t>Pre-placement information:</w:t>
            </w:r>
          </w:p>
        </w:tc>
      </w:tr>
      <w:tr xmlns:wp14="http://schemas.microsoft.com/office/word/2010/wordml" w:rsidR="00C15834" w:rsidTr="005A69CC" w14:paraId="0B32BC1C" wp14:textId="77777777">
        <w:tc>
          <w:tcPr>
            <w:tcW w:w="5103" w:type="dxa"/>
            <w:gridSpan w:val="2"/>
          </w:tcPr>
          <w:p w:rsidRPr="00B0652B" w:rsidR="00C15834" w:rsidP="00C15834" w:rsidRDefault="00C15834" w14:paraId="1C38339A" wp14:textId="77777777">
            <w:r w:rsidRPr="00B0652B">
              <w:t>Expectations</w:t>
            </w:r>
          </w:p>
        </w:tc>
        <w:tc>
          <w:tcPr>
            <w:tcW w:w="1134" w:type="dxa"/>
            <w:vAlign w:val="center"/>
          </w:tcPr>
          <w:p w:rsidR="00C15834" w:rsidP="00C15834" w:rsidRDefault="00C15834" w14:paraId="3656B9AB" wp14:textId="77777777">
            <w:pPr>
              <w:jc w:val="center"/>
            </w:pPr>
            <w:r w:rsidRPr="00621CE4">
              <w:rPr>
                <w:rFonts w:ascii="Wingdings 2" w:hAnsi="Wingdings 2" w:eastAsia="Wingdings 2" w:cs="Wingdings 2"/>
                <w:b/>
              </w:rPr>
              <w:t>£</w:t>
            </w:r>
          </w:p>
        </w:tc>
        <w:tc>
          <w:tcPr>
            <w:tcW w:w="851" w:type="dxa"/>
            <w:vAlign w:val="center"/>
          </w:tcPr>
          <w:p w:rsidR="00C15834" w:rsidP="00C15834" w:rsidRDefault="00C15834" w14:paraId="45FB0818" wp14:textId="77777777">
            <w:pPr>
              <w:jc w:val="center"/>
            </w:pPr>
            <w:r w:rsidRPr="00621CE4">
              <w:rPr>
                <w:rFonts w:ascii="Wingdings 2" w:hAnsi="Wingdings 2" w:eastAsia="Wingdings 2" w:cs="Wingdings 2"/>
                <w:b/>
              </w:rPr>
              <w:t>£</w:t>
            </w:r>
          </w:p>
        </w:tc>
        <w:tc>
          <w:tcPr>
            <w:tcW w:w="850" w:type="dxa"/>
            <w:vAlign w:val="center"/>
          </w:tcPr>
          <w:p w:rsidR="00C15834" w:rsidP="00C15834" w:rsidRDefault="00C15834" w14:paraId="049F31CB" wp14:textId="77777777">
            <w:pPr>
              <w:jc w:val="center"/>
            </w:pPr>
            <w:r w:rsidRPr="00621CE4">
              <w:rPr>
                <w:rFonts w:ascii="Wingdings 2" w:hAnsi="Wingdings 2" w:eastAsia="Wingdings 2" w:cs="Wingdings 2"/>
                <w:b/>
              </w:rPr>
              <w:t>£</w:t>
            </w:r>
          </w:p>
        </w:tc>
        <w:tc>
          <w:tcPr>
            <w:tcW w:w="851" w:type="dxa"/>
            <w:vAlign w:val="center"/>
          </w:tcPr>
          <w:p w:rsidR="00C15834" w:rsidP="00C15834" w:rsidRDefault="00C15834" w14:paraId="53128261" wp14:textId="77777777">
            <w:pPr>
              <w:jc w:val="center"/>
            </w:pPr>
            <w:r w:rsidRPr="00621CE4">
              <w:rPr>
                <w:rFonts w:ascii="Wingdings 2" w:hAnsi="Wingdings 2" w:eastAsia="Wingdings 2" w:cs="Wingdings 2"/>
                <w:b/>
              </w:rPr>
              <w:t>£</w:t>
            </w:r>
          </w:p>
        </w:tc>
      </w:tr>
      <w:tr xmlns:wp14="http://schemas.microsoft.com/office/word/2010/wordml" w:rsidR="00C15834" w:rsidTr="005A69CC" w14:paraId="6D91DE3B" wp14:textId="77777777">
        <w:tc>
          <w:tcPr>
            <w:tcW w:w="5103" w:type="dxa"/>
            <w:gridSpan w:val="2"/>
          </w:tcPr>
          <w:p w:rsidRPr="00B0652B" w:rsidR="00C15834" w:rsidP="00C15834" w:rsidRDefault="00C15834" w14:paraId="334199DB" wp14:textId="77777777">
            <w:r w:rsidRPr="00B0652B">
              <w:t>Preparation materials</w:t>
            </w:r>
          </w:p>
        </w:tc>
        <w:tc>
          <w:tcPr>
            <w:tcW w:w="1134" w:type="dxa"/>
            <w:vAlign w:val="center"/>
          </w:tcPr>
          <w:p w:rsidR="00C15834" w:rsidP="00C15834" w:rsidRDefault="00C15834" w14:paraId="62486C05" wp14:textId="77777777">
            <w:pPr>
              <w:jc w:val="center"/>
            </w:pPr>
            <w:r w:rsidRPr="00621CE4">
              <w:rPr>
                <w:rFonts w:ascii="Wingdings 2" w:hAnsi="Wingdings 2" w:eastAsia="Wingdings 2" w:cs="Wingdings 2"/>
                <w:b/>
              </w:rPr>
              <w:t>£</w:t>
            </w:r>
          </w:p>
        </w:tc>
        <w:tc>
          <w:tcPr>
            <w:tcW w:w="851" w:type="dxa"/>
            <w:vAlign w:val="center"/>
          </w:tcPr>
          <w:p w:rsidR="00C15834" w:rsidP="00C15834" w:rsidRDefault="00C15834" w14:paraId="4101652C" wp14:textId="77777777">
            <w:pPr>
              <w:jc w:val="center"/>
            </w:pPr>
            <w:r w:rsidRPr="00621CE4">
              <w:rPr>
                <w:rFonts w:ascii="Wingdings 2" w:hAnsi="Wingdings 2" w:eastAsia="Wingdings 2" w:cs="Wingdings 2"/>
                <w:b/>
              </w:rPr>
              <w:t>£</w:t>
            </w:r>
          </w:p>
        </w:tc>
        <w:tc>
          <w:tcPr>
            <w:tcW w:w="850" w:type="dxa"/>
            <w:vAlign w:val="center"/>
          </w:tcPr>
          <w:p w:rsidR="00C15834" w:rsidP="00C15834" w:rsidRDefault="00C15834" w14:paraId="4B99056E" wp14:textId="77777777">
            <w:pPr>
              <w:jc w:val="center"/>
            </w:pPr>
            <w:r w:rsidRPr="00621CE4">
              <w:rPr>
                <w:rFonts w:ascii="Wingdings 2" w:hAnsi="Wingdings 2" w:eastAsia="Wingdings 2" w:cs="Wingdings 2"/>
                <w:b/>
              </w:rPr>
              <w:t>£</w:t>
            </w:r>
          </w:p>
        </w:tc>
        <w:tc>
          <w:tcPr>
            <w:tcW w:w="851" w:type="dxa"/>
            <w:vAlign w:val="center"/>
          </w:tcPr>
          <w:p w:rsidR="00C15834" w:rsidP="00C15834" w:rsidRDefault="00C15834" w14:paraId="1299C43A" wp14:textId="77777777">
            <w:pPr>
              <w:jc w:val="center"/>
            </w:pPr>
            <w:r w:rsidRPr="00621CE4">
              <w:rPr>
                <w:rFonts w:ascii="Wingdings 2" w:hAnsi="Wingdings 2" w:eastAsia="Wingdings 2" w:cs="Wingdings 2"/>
                <w:b/>
              </w:rPr>
              <w:t>£</w:t>
            </w:r>
          </w:p>
        </w:tc>
      </w:tr>
      <w:tr xmlns:wp14="http://schemas.microsoft.com/office/word/2010/wordml" w:rsidR="00C15834" w:rsidTr="005A69CC" w14:paraId="16327FEE" wp14:textId="77777777">
        <w:tc>
          <w:tcPr>
            <w:tcW w:w="5103" w:type="dxa"/>
            <w:gridSpan w:val="2"/>
          </w:tcPr>
          <w:p w:rsidRPr="00B0652B" w:rsidR="00C15834" w:rsidP="00C15834" w:rsidRDefault="00C15834" w14:paraId="3E4A17F5" wp14:textId="77777777">
            <w:r w:rsidRPr="00B0652B">
              <w:t>Individual contact by telephone, email or in person</w:t>
            </w:r>
          </w:p>
        </w:tc>
        <w:tc>
          <w:tcPr>
            <w:tcW w:w="1134" w:type="dxa"/>
            <w:vAlign w:val="center"/>
          </w:tcPr>
          <w:p w:rsidR="00C15834" w:rsidP="00C15834" w:rsidRDefault="00C15834" w14:paraId="4DDBEF00" wp14:textId="77777777">
            <w:pPr>
              <w:jc w:val="center"/>
            </w:pPr>
            <w:r w:rsidRPr="00621CE4">
              <w:rPr>
                <w:rFonts w:ascii="Wingdings 2" w:hAnsi="Wingdings 2" w:eastAsia="Wingdings 2" w:cs="Wingdings 2"/>
                <w:b/>
              </w:rPr>
              <w:t>£</w:t>
            </w:r>
          </w:p>
        </w:tc>
        <w:tc>
          <w:tcPr>
            <w:tcW w:w="851" w:type="dxa"/>
            <w:vAlign w:val="center"/>
          </w:tcPr>
          <w:p w:rsidR="00C15834" w:rsidP="00C15834" w:rsidRDefault="00C15834" w14:paraId="3461D779" wp14:textId="77777777">
            <w:pPr>
              <w:jc w:val="center"/>
            </w:pPr>
            <w:r w:rsidRPr="00621CE4">
              <w:rPr>
                <w:rFonts w:ascii="Wingdings 2" w:hAnsi="Wingdings 2" w:eastAsia="Wingdings 2" w:cs="Wingdings 2"/>
                <w:b/>
              </w:rPr>
              <w:t>£</w:t>
            </w:r>
          </w:p>
        </w:tc>
        <w:tc>
          <w:tcPr>
            <w:tcW w:w="850" w:type="dxa"/>
            <w:vAlign w:val="center"/>
          </w:tcPr>
          <w:p w:rsidR="00C15834" w:rsidP="00C15834" w:rsidRDefault="00C15834" w14:paraId="3CF2D8B6" wp14:textId="77777777">
            <w:pPr>
              <w:jc w:val="center"/>
            </w:pPr>
            <w:r w:rsidRPr="00621CE4">
              <w:rPr>
                <w:rFonts w:ascii="Wingdings 2" w:hAnsi="Wingdings 2" w:eastAsia="Wingdings 2" w:cs="Wingdings 2"/>
                <w:b/>
              </w:rPr>
              <w:t>£</w:t>
            </w:r>
          </w:p>
        </w:tc>
        <w:tc>
          <w:tcPr>
            <w:tcW w:w="851" w:type="dxa"/>
            <w:vAlign w:val="center"/>
          </w:tcPr>
          <w:p w:rsidR="00C15834" w:rsidP="00C15834" w:rsidRDefault="00C15834" w14:paraId="0FB78278" wp14:textId="77777777">
            <w:pPr>
              <w:jc w:val="center"/>
            </w:pPr>
            <w:r w:rsidRPr="00621CE4">
              <w:rPr>
                <w:rFonts w:ascii="Wingdings 2" w:hAnsi="Wingdings 2" w:eastAsia="Wingdings 2" w:cs="Wingdings 2"/>
                <w:b/>
              </w:rPr>
              <w:t>£</w:t>
            </w:r>
          </w:p>
        </w:tc>
      </w:tr>
      <w:tr xmlns:wp14="http://schemas.microsoft.com/office/word/2010/wordml" w:rsidR="00C15834" w:rsidTr="005A69CC" w14:paraId="1E57B21C" wp14:textId="77777777">
        <w:tc>
          <w:tcPr>
            <w:tcW w:w="8789" w:type="dxa"/>
            <w:gridSpan w:val="6"/>
            <w:shd w:val="clear" w:color="auto" w:fill="D9D9D9" w:themeFill="background1" w:themeFillShade="D9"/>
          </w:tcPr>
          <w:p w:rsidRPr="00C15834" w:rsidR="00C15834" w:rsidP="00C15834" w:rsidRDefault="00C15834" w14:paraId="6EFCCB6D" wp14:textId="77777777">
            <w:pPr>
              <w:rPr>
                <w:b/>
              </w:rPr>
            </w:pPr>
            <w:r w:rsidRPr="00C15834">
              <w:rPr>
                <w:b/>
              </w:rPr>
              <w:t>Orientation and induction</w:t>
            </w:r>
          </w:p>
        </w:tc>
      </w:tr>
      <w:tr xmlns:wp14="http://schemas.microsoft.com/office/word/2010/wordml" w:rsidR="00C15834" w:rsidTr="005A69CC" w14:paraId="1945DADC" wp14:textId="77777777">
        <w:tc>
          <w:tcPr>
            <w:tcW w:w="5103" w:type="dxa"/>
            <w:gridSpan w:val="2"/>
          </w:tcPr>
          <w:p w:rsidRPr="008465BC" w:rsidR="00C15834" w:rsidP="00C15834" w:rsidRDefault="00C15834" w14:paraId="1B5529B5" wp14:textId="77777777">
            <w:r w:rsidRPr="008465BC">
              <w:t xml:space="preserve">Completion of formal induction </w:t>
            </w:r>
            <w:r>
              <w:t>and</w:t>
            </w:r>
            <w:r w:rsidRPr="008465BC">
              <w:t xml:space="preserve"> orientation</w:t>
            </w:r>
          </w:p>
        </w:tc>
        <w:tc>
          <w:tcPr>
            <w:tcW w:w="1134" w:type="dxa"/>
            <w:vAlign w:val="center"/>
          </w:tcPr>
          <w:p w:rsidR="00C15834" w:rsidP="00C15834" w:rsidRDefault="00C15834" w14:paraId="1FC39945" wp14:textId="77777777">
            <w:pPr>
              <w:jc w:val="center"/>
            </w:pPr>
            <w:r w:rsidRPr="00621CE4">
              <w:rPr>
                <w:rFonts w:ascii="Wingdings 2" w:hAnsi="Wingdings 2" w:eastAsia="Wingdings 2" w:cs="Wingdings 2"/>
                <w:b/>
              </w:rPr>
              <w:t>£</w:t>
            </w:r>
          </w:p>
        </w:tc>
        <w:tc>
          <w:tcPr>
            <w:tcW w:w="851" w:type="dxa"/>
            <w:vAlign w:val="center"/>
          </w:tcPr>
          <w:p w:rsidR="00C15834" w:rsidP="00C15834" w:rsidRDefault="00C15834" w14:paraId="0562CB0E" wp14:textId="77777777">
            <w:pPr>
              <w:jc w:val="center"/>
            </w:pPr>
            <w:r w:rsidRPr="00621CE4">
              <w:rPr>
                <w:rFonts w:ascii="Wingdings 2" w:hAnsi="Wingdings 2" w:eastAsia="Wingdings 2" w:cs="Wingdings 2"/>
                <w:b/>
              </w:rPr>
              <w:t>£</w:t>
            </w:r>
          </w:p>
        </w:tc>
        <w:tc>
          <w:tcPr>
            <w:tcW w:w="850" w:type="dxa"/>
            <w:vAlign w:val="center"/>
          </w:tcPr>
          <w:p w:rsidR="00C15834" w:rsidP="00C15834" w:rsidRDefault="00C15834" w14:paraId="34CE0A41" wp14:textId="77777777">
            <w:pPr>
              <w:jc w:val="center"/>
            </w:pPr>
            <w:r w:rsidRPr="00621CE4">
              <w:rPr>
                <w:rFonts w:ascii="Wingdings 2" w:hAnsi="Wingdings 2" w:eastAsia="Wingdings 2" w:cs="Wingdings 2"/>
                <w:b/>
              </w:rPr>
              <w:t>£</w:t>
            </w:r>
          </w:p>
        </w:tc>
        <w:tc>
          <w:tcPr>
            <w:tcW w:w="851" w:type="dxa"/>
            <w:vAlign w:val="center"/>
          </w:tcPr>
          <w:p w:rsidR="00C15834" w:rsidP="00C15834" w:rsidRDefault="00C15834" w14:paraId="62EBF3C5" wp14:textId="77777777">
            <w:pPr>
              <w:jc w:val="center"/>
            </w:pPr>
            <w:r w:rsidRPr="00621CE4">
              <w:rPr>
                <w:rFonts w:ascii="Wingdings 2" w:hAnsi="Wingdings 2" w:eastAsia="Wingdings 2" w:cs="Wingdings 2"/>
                <w:b/>
              </w:rPr>
              <w:t>£</w:t>
            </w:r>
          </w:p>
        </w:tc>
      </w:tr>
      <w:tr xmlns:wp14="http://schemas.microsoft.com/office/word/2010/wordml" w:rsidR="00C15834" w:rsidTr="005A69CC" w14:paraId="3453872C" wp14:textId="77777777">
        <w:tc>
          <w:tcPr>
            <w:tcW w:w="5103" w:type="dxa"/>
            <w:gridSpan w:val="2"/>
          </w:tcPr>
          <w:p w:rsidRPr="008465BC" w:rsidR="00C15834" w:rsidP="00C15834" w:rsidRDefault="00C15834" w14:paraId="7B2E5241" wp14:textId="77777777">
            <w:r>
              <w:t>Standard of formal induction and</w:t>
            </w:r>
            <w:r w:rsidRPr="008465BC">
              <w:t xml:space="preserve"> orientation</w:t>
            </w:r>
          </w:p>
        </w:tc>
        <w:tc>
          <w:tcPr>
            <w:tcW w:w="1134" w:type="dxa"/>
            <w:vAlign w:val="center"/>
          </w:tcPr>
          <w:p w:rsidR="00C15834" w:rsidP="00C15834" w:rsidRDefault="00C15834" w14:paraId="6D98A12B" wp14:textId="77777777">
            <w:pPr>
              <w:jc w:val="center"/>
            </w:pPr>
            <w:r w:rsidRPr="00621CE4">
              <w:rPr>
                <w:rFonts w:ascii="Wingdings 2" w:hAnsi="Wingdings 2" w:eastAsia="Wingdings 2" w:cs="Wingdings 2"/>
                <w:b/>
              </w:rPr>
              <w:t>£</w:t>
            </w:r>
          </w:p>
        </w:tc>
        <w:tc>
          <w:tcPr>
            <w:tcW w:w="851" w:type="dxa"/>
            <w:vAlign w:val="center"/>
          </w:tcPr>
          <w:p w:rsidR="00C15834" w:rsidP="00C15834" w:rsidRDefault="00C15834" w14:paraId="2946DB82" wp14:textId="77777777">
            <w:pPr>
              <w:jc w:val="center"/>
            </w:pPr>
            <w:r w:rsidRPr="00621CE4">
              <w:rPr>
                <w:rFonts w:ascii="Wingdings 2" w:hAnsi="Wingdings 2" w:eastAsia="Wingdings 2" w:cs="Wingdings 2"/>
                <w:b/>
              </w:rPr>
              <w:t>£</w:t>
            </w:r>
          </w:p>
        </w:tc>
        <w:tc>
          <w:tcPr>
            <w:tcW w:w="850" w:type="dxa"/>
            <w:vAlign w:val="center"/>
          </w:tcPr>
          <w:p w:rsidR="00C15834" w:rsidP="00C15834" w:rsidRDefault="00C15834" w14:paraId="5997CC1D" wp14:textId="77777777">
            <w:pPr>
              <w:jc w:val="center"/>
            </w:pPr>
            <w:r w:rsidRPr="00621CE4">
              <w:rPr>
                <w:rFonts w:ascii="Wingdings 2" w:hAnsi="Wingdings 2" w:eastAsia="Wingdings 2" w:cs="Wingdings 2"/>
                <w:b/>
              </w:rPr>
              <w:t>£</w:t>
            </w:r>
          </w:p>
        </w:tc>
        <w:tc>
          <w:tcPr>
            <w:tcW w:w="851" w:type="dxa"/>
            <w:vAlign w:val="center"/>
          </w:tcPr>
          <w:p w:rsidR="00C15834" w:rsidP="00C15834" w:rsidRDefault="00C15834" w14:paraId="110FFD37" wp14:textId="77777777">
            <w:pPr>
              <w:jc w:val="center"/>
            </w:pPr>
            <w:r w:rsidRPr="00621CE4">
              <w:rPr>
                <w:rFonts w:ascii="Wingdings 2" w:hAnsi="Wingdings 2" w:eastAsia="Wingdings 2" w:cs="Wingdings 2"/>
                <w:b/>
              </w:rPr>
              <w:t>£</w:t>
            </w:r>
          </w:p>
        </w:tc>
      </w:tr>
      <w:tr xmlns:wp14="http://schemas.microsoft.com/office/word/2010/wordml" w:rsidR="00C15834" w:rsidTr="005A69CC" w14:paraId="358B9D97" wp14:textId="77777777">
        <w:tc>
          <w:tcPr>
            <w:tcW w:w="5103" w:type="dxa"/>
            <w:gridSpan w:val="2"/>
          </w:tcPr>
          <w:p w:rsidRPr="008465BC" w:rsidR="00C15834" w:rsidP="00C15834" w:rsidRDefault="00C15834" w14:paraId="77FE36FA" wp14:textId="77777777">
            <w:r w:rsidRPr="008465BC">
              <w:t xml:space="preserve">Policies </w:t>
            </w:r>
            <w:r>
              <w:t>and</w:t>
            </w:r>
            <w:r w:rsidRPr="008465BC">
              <w:t xml:space="preserve"> procedures of value</w:t>
            </w:r>
          </w:p>
        </w:tc>
        <w:tc>
          <w:tcPr>
            <w:tcW w:w="1134" w:type="dxa"/>
            <w:vAlign w:val="center"/>
          </w:tcPr>
          <w:p w:rsidR="00C15834" w:rsidP="00C15834" w:rsidRDefault="00C15834" w14:paraId="6B699379" wp14:textId="77777777">
            <w:pPr>
              <w:jc w:val="center"/>
            </w:pPr>
            <w:r w:rsidRPr="00621CE4">
              <w:rPr>
                <w:rFonts w:ascii="Wingdings 2" w:hAnsi="Wingdings 2" w:eastAsia="Wingdings 2" w:cs="Wingdings 2"/>
                <w:b/>
              </w:rPr>
              <w:t>£</w:t>
            </w:r>
          </w:p>
        </w:tc>
        <w:tc>
          <w:tcPr>
            <w:tcW w:w="851" w:type="dxa"/>
            <w:vAlign w:val="center"/>
          </w:tcPr>
          <w:p w:rsidR="00C15834" w:rsidP="00C15834" w:rsidRDefault="00C15834" w14:paraId="3FE9F23F" wp14:textId="77777777">
            <w:pPr>
              <w:jc w:val="center"/>
            </w:pPr>
            <w:r w:rsidRPr="00621CE4">
              <w:rPr>
                <w:rFonts w:ascii="Wingdings 2" w:hAnsi="Wingdings 2" w:eastAsia="Wingdings 2" w:cs="Wingdings 2"/>
                <w:b/>
              </w:rPr>
              <w:t>£</w:t>
            </w:r>
          </w:p>
        </w:tc>
        <w:tc>
          <w:tcPr>
            <w:tcW w:w="850" w:type="dxa"/>
            <w:vAlign w:val="center"/>
          </w:tcPr>
          <w:p w:rsidR="00C15834" w:rsidP="00C15834" w:rsidRDefault="00C15834" w14:paraId="1F72F646" wp14:textId="77777777">
            <w:pPr>
              <w:jc w:val="center"/>
            </w:pPr>
            <w:r w:rsidRPr="00621CE4">
              <w:rPr>
                <w:rFonts w:ascii="Wingdings 2" w:hAnsi="Wingdings 2" w:eastAsia="Wingdings 2" w:cs="Wingdings 2"/>
                <w:b/>
              </w:rPr>
              <w:t>£</w:t>
            </w:r>
          </w:p>
        </w:tc>
        <w:tc>
          <w:tcPr>
            <w:tcW w:w="851" w:type="dxa"/>
            <w:vAlign w:val="center"/>
          </w:tcPr>
          <w:p w:rsidR="00C15834" w:rsidP="00C15834" w:rsidRDefault="00C15834" w14:paraId="08CE6F91" wp14:textId="77777777">
            <w:pPr>
              <w:jc w:val="center"/>
            </w:pPr>
            <w:r w:rsidRPr="00621CE4">
              <w:rPr>
                <w:rFonts w:ascii="Wingdings 2" w:hAnsi="Wingdings 2" w:eastAsia="Wingdings 2" w:cs="Wingdings 2"/>
                <w:b/>
              </w:rPr>
              <w:t>£</w:t>
            </w:r>
          </w:p>
        </w:tc>
      </w:tr>
      <w:tr xmlns:wp14="http://schemas.microsoft.com/office/word/2010/wordml" w:rsidR="00C15834" w:rsidTr="005A69CC" w14:paraId="4BFC2A8F" wp14:textId="77777777">
        <w:tc>
          <w:tcPr>
            <w:tcW w:w="5103" w:type="dxa"/>
            <w:gridSpan w:val="2"/>
          </w:tcPr>
          <w:p w:rsidRPr="008465BC" w:rsidR="00C15834" w:rsidP="00C15834" w:rsidRDefault="00C15834" w14:paraId="39ED5FF1" wp14:textId="77777777">
            <w:r w:rsidRPr="008465BC">
              <w:t xml:space="preserve">Policies </w:t>
            </w:r>
            <w:r>
              <w:t>and</w:t>
            </w:r>
            <w:r w:rsidRPr="008465BC">
              <w:t xml:space="preserve"> procedures easily understood</w:t>
            </w:r>
          </w:p>
        </w:tc>
        <w:tc>
          <w:tcPr>
            <w:tcW w:w="1134" w:type="dxa"/>
            <w:vAlign w:val="center"/>
          </w:tcPr>
          <w:p w:rsidR="00C15834" w:rsidP="00C15834" w:rsidRDefault="00C15834" w14:paraId="61CDCEAD" wp14:textId="77777777">
            <w:pPr>
              <w:jc w:val="center"/>
            </w:pPr>
            <w:r w:rsidRPr="00621CE4">
              <w:rPr>
                <w:rFonts w:ascii="Wingdings 2" w:hAnsi="Wingdings 2" w:eastAsia="Wingdings 2" w:cs="Wingdings 2"/>
                <w:b/>
              </w:rPr>
              <w:t>£</w:t>
            </w:r>
          </w:p>
        </w:tc>
        <w:tc>
          <w:tcPr>
            <w:tcW w:w="851" w:type="dxa"/>
            <w:vAlign w:val="center"/>
          </w:tcPr>
          <w:p w:rsidR="00C15834" w:rsidP="00C15834" w:rsidRDefault="00C15834" w14:paraId="6BB9E253" wp14:textId="77777777">
            <w:pPr>
              <w:jc w:val="center"/>
            </w:pPr>
            <w:r w:rsidRPr="00621CE4">
              <w:rPr>
                <w:rFonts w:ascii="Wingdings 2" w:hAnsi="Wingdings 2" w:eastAsia="Wingdings 2" w:cs="Wingdings 2"/>
                <w:b/>
              </w:rPr>
              <w:t>£</w:t>
            </w:r>
          </w:p>
        </w:tc>
        <w:tc>
          <w:tcPr>
            <w:tcW w:w="850" w:type="dxa"/>
            <w:vAlign w:val="center"/>
          </w:tcPr>
          <w:p w:rsidR="00C15834" w:rsidP="00C15834" w:rsidRDefault="00C15834" w14:paraId="23DE523C" wp14:textId="77777777">
            <w:pPr>
              <w:jc w:val="center"/>
            </w:pPr>
            <w:r w:rsidRPr="00621CE4">
              <w:rPr>
                <w:rFonts w:ascii="Wingdings 2" w:hAnsi="Wingdings 2" w:eastAsia="Wingdings 2" w:cs="Wingdings 2"/>
                <w:b/>
              </w:rPr>
              <w:t>£</w:t>
            </w:r>
          </w:p>
        </w:tc>
        <w:tc>
          <w:tcPr>
            <w:tcW w:w="851" w:type="dxa"/>
            <w:vAlign w:val="center"/>
          </w:tcPr>
          <w:p w:rsidR="00C15834" w:rsidP="00C15834" w:rsidRDefault="00C15834" w14:paraId="52E56223" wp14:textId="77777777">
            <w:pPr>
              <w:jc w:val="center"/>
            </w:pPr>
            <w:r w:rsidRPr="00621CE4">
              <w:rPr>
                <w:rFonts w:ascii="Wingdings 2" w:hAnsi="Wingdings 2" w:eastAsia="Wingdings 2" w:cs="Wingdings 2"/>
                <w:b/>
              </w:rPr>
              <w:t>£</w:t>
            </w:r>
          </w:p>
        </w:tc>
      </w:tr>
      <w:tr xmlns:wp14="http://schemas.microsoft.com/office/word/2010/wordml" w:rsidR="00C15834" w:rsidTr="005A69CC" w14:paraId="1BFD96D1" wp14:textId="77777777">
        <w:tc>
          <w:tcPr>
            <w:tcW w:w="8789" w:type="dxa"/>
            <w:gridSpan w:val="6"/>
            <w:shd w:val="clear" w:color="auto" w:fill="D9D9D9" w:themeFill="background1" w:themeFillShade="D9"/>
          </w:tcPr>
          <w:p w:rsidRPr="00C15834" w:rsidR="00C15834" w:rsidP="00C15834" w:rsidRDefault="00C15834" w14:paraId="19F39BBE" wp14:textId="77777777">
            <w:pPr>
              <w:rPr>
                <w:b/>
              </w:rPr>
            </w:pPr>
            <w:r w:rsidRPr="00C15834">
              <w:rPr>
                <w:b/>
              </w:rPr>
              <w:t>Activities</w:t>
            </w:r>
          </w:p>
        </w:tc>
      </w:tr>
      <w:tr xmlns:wp14="http://schemas.microsoft.com/office/word/2010/wordml" w:rsidR="00C15834" w:rsidTr="005A69CC" w14:paraId="54724ED3" wp14:textId="77777777">
        <w:tc>
          <w:tcPr>
            <w:tcW w:w="5103" w:type="dxa"/>
            <w:gridSpan w:val="2"/>
          </w:tcPr>
          <w:p w:rsidRPr="0058713A" w:rsidR="00C15834" w:rsidP="00C15834" w:rsidRDefault="00C15834" w14:paraId="1D9CA90C" wp14:textId="77777777">
            <w:r w:rsidRPr="0058713A">
              <w:t>Appropriate to your level of skill</w:t>
            </w:r>
          </w:p>
        </w:tc>
        <w:tc>
          <w:tcPr>
            <w:tcW w:w="1134" w:type="dxa"/>
            <w:vAlign w:val="center"/>
          </w:tcPr>
          <w:p w:rsidR="00C15834" w:rsidP="00C15834" w:rsidRDefault="00C15834" w14:paraId="07547A01" wp14:textId="77777777">
            <w:pPr>
              <w:jc w:val="center"/>
            </w:pPr>
            <w:r w:rsidRPr="00621CE4">
              <w:rPr>
                <w:rFonts w:ascii="Wingdings 2" w:hAnsi="Wingdings 2" w:eastAsia="Wingdings 2" w:cs="Wingdings 2"/>
                <w:b/>
              </w:rPr>
              <w:t>£</w:t>
            </w:r>
          </w:p>
        </w:tc>
        <w:tc>
          <w:tcPr>
            <w:tcW w:w="851" w:type="dxa"/>
            <w:vAlign w:val="center"/>
          </w:tcPr>
          <w:p w:rsidR="00C15834" w:rsidP="00C15834" w:rsidRDefault="00C15834" w14:paraId="5043CB0F" wp14:textId="77777777">
            <w:pPr>
              <w:jc w:val="center"/>
            </w:pPr>
            <w:r w:rsidRPr="00621CE4">
              <w:rPr>
                <w:rFonts w:ascii="Wingdings 2" w:hAnsi="Wingdings 2" w:eastAsia="Wingdings 2" w:cs="Wingdings 2"/>
                <w:b/>
              </w:rPr>
              <w:t>£</w:t>
            </w:r>
          </w:p>
        </w:tc>
        <w:tc>
          <w:tcPr>
            <w:tcW w:w="850" w:type="dxa"/>
            <w:vAlign w:val="center"/>
          </w:tcPr>
          <w:p w:rsidR="00C15834" w:rsidP="00C15834" w:rsidRDefault="00C15834" w14:paraId="07459315" wp14:textId="77777777">
            <w:pPr>
              <w:jc w:val="center"/>
            </w:pPr>
            <w:r w:rsidRPr="00621CE4">
              <w:rPr>
                <w:rFonts w:ascii="Wingdings 2" w:hAnsi="Wingdings 2" w:eastAsia="Wingdings 2" w:cs="Wingdings 2"/>
                <w:b/>
              </w:rPr>
              <w:t>£</w:t>
            </w:r>
          </w:p>
        </w:tc>
        <w:tc>
          <w:tcPr>
            <w:tcW w:w="851" w:type="dxa"/>
            <w:vAlign w:val="center"/>
          </w:tcPr>
          <w:p w:rsidR="00C15834" w:rsidP="00C15834" w:rsidRDefault="00C15834" w14:paraId="6537F28F" wp14:textId="77777777">
            <w:pPr>
              <w:jc w:val="center"/>
            </w:pPr>
            <w:r w:rsidRPr="00621CE4">
              <w:rPr>
                <w:rFonts w:ascii="Wingdings 2" w:hAnsi="Wingdings 2" w:eastAsia="Wingdings 2" w:cs="Wingdings 2"/>
                <w:b/>
              </w:rPr>
              <w:t>£</w:t>
            </w:r>
          </w:p>
        </w:tc>
      </w:tr>
      <w:tr xmlns:wp14="http://schemas.microsoft.com/office/word/2010/wordml" w:rsidR="00C15834" w:rsidTr="005A69CC" w14:paraId="4A5DE185" wp14:textId="77777777">
        <w:tc>
          <w:tcPr>
            <w:tcW w:w="5103" w:type="dxa"/>
            <w:gridSpan w:val="2"/>
          </w:tcPr>
          <w:p w:rsidRPr="0058713A" w:rsidR="00C15834" w:rsidP="00C15834" w:rsidRDefault="00C15834" w14:paraId="64932CE1" wp14:textId="77777777">
            <w:r w:rsidRPr="0058713A">
              <w:t>Provided hands on experience</w:t>
            </w:r>
          </w:p>
        </w:tc>
        <w:tc>
          <w:tcPr>
            <w:tcW w:w="1134" w:type="dxa"/>
            <w:vAlign w:val="center"/>
          </w:tcPr>
          <w:p w:rsidR="00C15834" w:rsidP="00C15834" w:rsidRDefault="00C15834" w14:paraId="6DFB9E20" wp14:textId="77777777">
            <w:pPr>
              <w:jc w:val="center"/>
            </w:pPr>
            <w:r w:rsidRPr="00621CE4">
              <w:rPr>
                <w:rFonts w:ascii="Wingdings 2" w:hAnsi="Wingdings 2" w:eastAsia="Wingdings 2" w:cs="Wingdings 2"/>
                <w:b/>
              </w:rPr>
              <w:t>£</w:t>
            </w:r>
          </w:p>
        </w:tc>
        <w:tc>
          <w:tcPr>
            <w:tcW w:w="851" w:type="dxa"/>
            <w:vAlign w:val="center"/>
          </w:tcPr>
          <w:p w:rsidR="00C15834" w:rsidP="00C15834" w:rsidRDefault="00C15834" w14:paraId="70DF9E56" wp14:textId="77777777">
            <w:pPr>
              <w:jc w:val="center"/>
            </w:pPr>
            <w:r w:rsidRPr="00621CE4">
              <w:rPr>
                <w:rFonts w:ascii="Wingdings 2" w:hAnsi="Wingdings 2" w:eastAsia="Wingdings 2" w:cs="Wingdings 2"/>
                <w:b/>
              </w:rPr>
              <w:t>£</w:t>
            </w:r>
          </w:p>
        </w:tc>
        <w:tc>
          <w:tcPr>
            <w:tcW w:w="850" w:type="dxa"/>
            <w:vAlign w:val="center"/>
          </w:tcPr>
          <w:p w:rsidR="00C15834" w:rsidP="00C15834" w:rsidRDefault="00C15834" w14:paraId="44E871BC" wp14:textId="77777777">
            <w:pPr>
              <w:jc w:val="center"/>
            </w:pPr>
            <w:r w:rsidRPr="00621CE4">
              <w:rPr>
                <w:rFonts w:ascii="Wingdings 2" w:hAnsi="Wingdings 2" w:eastAsia="Wingdings 2" w:cs="Wingdings 2"/>
                <w:b/>
              </w:rPr>
              <w:t>£</w:t>
            </w:r>
          </w:p>
        </w:tc>
        <w:tc>
          <w:tcPr>
            <w:tcW w:w="851" w:type="dxa"/>
            <w:vAlign w:val="center"/>
          </w:tcPr>
          <w:p w:rsidR="00C15834" w:rsidP="00C15834" w:rsidRDefault="00C15834" w14:paraId="144A5D23" wp14:textId="77777777">
            <w:pPr>
              <w:jc w:val="center"/>
            </w:pPr>
            <w:r w:rsidRPr="00621CE4">
              <w:rPr>
                <w:rFonts w:ascii="Wingdings 2" w:hAnsi="Wingdings 2" w:eastAsia="Wingdings 2" w:cs="Wingdings 2"/>
                <w:b/>
              </w:rPr>
              <w:t>£</w:t>
            </w:r>
          </w:p>
        </w:tc>
      </w:tr>
      <w:tr xmlns:wp14="http://schemas.microsoft.com/office/word/2010/wordml" w:rsidR="00C15834" w:rsidTr="005A69CC" w14:paraId="0669F90C" wp14:textId="77777777">
        <w:tc>
          <w:tcPr>
            <w:tcW w:w="5103" w:type="dxa"/>
            <w:gridSpan w:val="2"/>
          </w:tcPr>
          <w:p w:rsidRPr="0058713A" w:rsidR="00C15834" w:rsidP="00C15834" w:rsidRDefault="00C15834" w14:paraId="28250F1B" wp14:textId="77777777">
            <w:r w:rsidRPr="0058713A">
              <w:t>Variety of tasks</w:t>
            </w:r>
          </w:p>
        </w:tc>
        <w:tc>
          <w:tcPr>
            <w:tcW w:w="1134" w:type="dxa"/>
            <w:vAlign w:val="center"/>
          </w:tcPr>
          <w:p w:rsidR="00C15834" w:rsidP="00C15834" w:rsidRDefault="00C15834" w14:paraId="738610EB" wp14:textId="77777777">
            <w:pPr>
              <w:jc w:val="center"/>
            </w:pPr>
            <w:r w:rsidRPr="00621CE4">
              <w:rPr>
                <w:rFonts w:ascii="Wingdings 2" w:hAnsi="Wingdings 2" w:eastAsia="Wingdings 2" w:cs="Wingdings 2"/>
                <w:b/>
              </w:rPr>
              <w:t>£</w:t>
            </w:r>
          </w:p>
        </w:tc>
        <w:tc>
          <w:tcPr>
            <w:tcW w:w="851" w:type="dxa"/>
            <w:vAlign w:val="center"/>
          </w:tcPr>
          <w:p w:rsidR="00C15834" w:rsidP="00C15834" w:rsidRDefault="00C15834" w14:paraId="637805D2" wp14:textId="77777777">
            <w:pPr>
              <w:jc w:val="center"/>
            </w:pPr>
            <w:r w:rsidRPr="00621CE4">
              <w:rPr>
                <w:rFonts w:ascii="Wingdings 2" w:hAnsi="Wingdings 2" w:eastAsia="Wingdings 2" w:cs="Wingdings 2"/>
                <w:b/>
              </w:rPr>
              <w:t>£</w:t>
            </w:r>
          </w:p>
        </w:tc>
        <w:tc>
          <w:tcPr>
            <w:tcW w:w="850" w:type="dxa"/>
            <w:vAlign w:val="center"/>
          </w:tcPr>
          <w:p w:rsidR="00C15834" w:rsidP="00C15834" w:rsidRDefault="00C15834" w14:paraId="463F29E8" wp14:textId="77777777">
            <w:pPr>
              <w:jc w:val="center"/>
            </w:pPr>
            <w:r w:rsidRPr="00621CE4">
              <w:rPr>
                <w:rFonts w:ascii="Wingdings 2" w:hAnsi="Wingdings 2" w:eastAsia="Wingdings 2" w:cs="Wingdings 2"/>
                <w:b/>
              </w:rPr>
              <w:t>£</w:t>
            </w:r>
          </w:p>
        </w:tc>
        <w:tc>
          <w:tcPr>
            <w:tcW w:w="851" w:type="dxa"/>
            <w:vAlign w:val="center"/>
          </w:tcPr>
          <w:p w:rsidR="00C15834" w:rsidP="00C15834" w:rsidRDefault="00C15834" w14:paraId="3B7B4B86" wp14:textId="77777777">
            <w:pPr>
              <w:jc w:val="center"/>
            </w:pPr>
            <w:r w:rsidRPr="00621CE4">
              <w:rPr>
                <w:rFonts w:ascii="Wingdings 2" w:hAnsi="Wingdings 2" w:eastAsia="Wingdings 2" w:cs="Wingdings 2"/>
                <w:b/>
              </w:rPr>
              <w:t>£</w:t>
            </w:r>
          </w:p>
        </w:tc>
      </w:tr>
      <w:tr xmlns:wp14="http://schemas.microsoft.com/office/word/2010/wordml" w:rsidR="00C15834" w:rsidTr="005A69CC" w14:paraId="49EAE6E9" wp14:textId="77777777">
        <w:tc>
          <w:tcPr>
            <w:tcW w:w="5103" w:type="dxa"/>
            <w:gridSpan w:val="2"/>
          </w:tcPr>
          <w:p w:rsidRPr="0058713A" w:rsidR="00C15834" w:rsidP="00C15834" w:rsidRDefault="00C15834" w14:paraId="58630BD0" wp14:textId="77777777">
            <w:r w:rsidRPr="0058713A">
              <w:t>Appropriate time allocation</w:t>
            </w:r>
          </w:p>
        </w:tc>
        <w:tc>
          <w:tcPr>
            <w:tcW w:w="1134" w:type="dxa"/>
            <w:vAlign w:val="center"/>
          </w:tcPr>
          <w:p w:rsidR="00C15834" w:rsidP="00C15834" w:rsidRDefault="00C15834" w14:paraId="3A0FF5F2" wp14:textId="77777777">
            <w:pPr>
              <w:jc w:val="center"/>
            </w:pPr>
            <w:r w:rsidRPr="00621CE4">
              <w:rPr>
                <w:rFonts w:ascii="Wingdings 2" w:hAnsi="Wingdings 2" w:eastAsia="Wingdings 2" w:cs="Wingdings 2"/>
                <w:b/>
              </w:rPr>
              <w:t>£</w:t>
            </w:r>
          </w:p>
        </w:tc>
        <w:tc>
          <w:tcPr>
            <w:tcW w:w="851" w:type="dxa"/>
            <w:vAlign w:val="center"/>
          </w:tcPr>
          <w:p w:rsidR="00C15834" w:rsidP="00C15834" w:rsidRDefault="00C15834" w14:paraId="5630AD66" wp14:textId="77777777">
            <w:pPr>
              <w:jc w:val="center"/>
            </w:pPr>
            <w:r w:rsidRPr="00621CE4">
              <w:rPr>
                <w:rFonts w:ascii="Wingdings 2" w:hAnsi="Wingdings 2" w:eastAsia="Wingdings 2" w:cs="Wingdings 2"/>
                <w:b/>
              </w:rPr>
              <w:t>£</w:t>
            </w:r>
          </w:p>
        </w:tc>
        <w:tc>
          <w:tcPr>
            <w:tcW w:w="850" w:type="dxa"/>
            <w:vAlign w:val="center"/>
          </w:tcPr>
          <w:p w:rsidR="00C15834" w:rsidP="00C15834" w:rsidRDefault="00C15834" w14:paraId="61829076" wp14:textId="77777777">
            <w:pPr>
              <w:jc w:val="center"/>
            </w:pPr>
            <w:r w:rsidRPr="00621CE4">
              <w:rPr>
                <w:rFonts w:ascii="Wingdings 2" w:hAnsi="Wingdings 2" w:eastAsia="Wingdings 2" w:cs="Wingdings 2"/>
                <w:b/>
              </w:rPr>
              <w:t>£</w:t>
            </w:r>
          </w:p>
        </w:tc>
        <w:tc>
          <w:tcPr>
            <w:tcW w:w="851" w:type="dxa"/>
            <w:vAlign w:val="center"/>
          </w:tcPr>
          <w:p w:rsidR="00C15834" w:rsidP="00C15834" w:rsidRDefault="00C15834" w14:paraId="2BA226A1" wp14:textId="77777777">
            <w:pPr>
              <w:jc w:val="center"/>
            </w:pPr>
            <w:r w:rsidRPr="00621CE4">
              <w:rPr>
                <w:rFonts w:ascii="Wingdings 2" w:hAnsi="Wingdings 2" w:eastAsia="Wingdings 2" w:cs="Wingdings 2"/>
                <w:b/>
              </w:rPr>
              <w:t>£</w:t>
            </w:r>
          </w:p>
        </w:tc>
      </w:tr>
      <w:tr xmlns:wp14="http://schemas.microsoft.com/office/word/2010/wordml" w:rsidR="00C15834" w:rsidTr="005A69CC" w14:paraId="4481FF04" wp14:textId="77777777">
        <w:tc>
          <w:tcPr>
            <w:tcW w:w="8789" w:type="dxa"/>
            <w:gridSpan w:val="6"/>
            <w:shd w:val="clear" w:color="auto" w:fill="D9D9D9" w:themeFill="background1" w:themeFillShade="D9"/>
          </w:tcPr>
          <w:p w:rsidRPr="00C15834" w:rsidR="00C15834" w:rsidP="00C15834" w:rsidRDefault="00C15834" w14:paraId="783E41BC" wp14:textId="77777777">
            <w:pPr>
              <w:rPr>
                <w:b/>
              </w:rPr>
            </w:pPr>
            <w:r w:rsidRPr="00C15834">
              <w:rPr>
                <w:b/>
              </w:rPr>
              <w:t>Supervision</w:t>
            </w:r>
          </w:p>
        </w:tc>
      </w:tr>
      <w:tr xmlns:wp14="http://schemas.microsoft.com/office/word/2010/wordml" w:rsidR="00C15834" w:rsidTr="005A69CC" w14:paraId="5699A77E" wp14:textId="77777777">
        <w:tc>
          <w:tcPr>
            <w:tcW w:w="5103" w:type="dxa"/>
            <w:gridSpan w:val="2"/>
          </w:tcPr>
          <w:p w:rsidRPr="009D1A57" w:rsidR="00C15834" w:rsidP="00C15834" w:rsidRDefault="00C15834" w14:paraId="603382EE" wp14:textId="77777777">
            <w:r w:rsidRPr="009D1A57">
              <w:t xml:space="preserve">Allocation of a supervisor timely </w:t>
            </w:r>
            <w:r>
              <w:t>and</w:t>
            </w:r>
            <w:r w:rsidRPr="009D1A57">
              <w:t xml:space="preserve"> appropriate</w:t>
            </w:r>
          </w:p>
        </w:tc>
        <w:tc>
          <w:tcPr>
            <w:tcW w:w="1134" w:type="dxa"/>
            <w:vAlign w:val="center"/>
          </w:tcPr>
          <w:p w:rsidR="00C15834" w:rsidP="00C15834" w:rsidRDefault="00C15834" w14:paraId="17AD93B2" wp14:textId="77777777">
            <w:pPr>
              <w:jc w:val="center"/>
            </w:pPr>
            <w:r w:rsidRPr="00621CE4">
              <w:rPr>
                <w:rFonts w:ascii="Wingdings 2" w:hAnsi="Wingdings 2" w:eastAsia="Wingdings 2" w:cs="Wingdings 2"/>
                <w:b/>
              </w:rPr>
              <w:t>£</w:t>
            </w:r>
          </w:p>
        </w:tc>
        <w:tc>
          <w:tcPr>
            <w:tcW w:w="851" w:type="dxa"/>
            <w:vAlign w:val="center"/>
          </w:tcPr>
          <w:p w:rsidR="00C15834" w:rsidP="00C15834" w:rsidRDefault="00C15834" w14:paraId="0DE4B5B7" wp14:textId="77777777">
            <w:pPr>
              <w:jc w:val="center"/>
            </w:pPr>
            <w:r w:rsidRPr="00621CE4">
              <w:rPr>
                <w:rFonts w:ascii="Wingdings 2" w:hAnsi="Wingdings 2" w:eastAsia="Wingdings 2" w:cs="Wingdings 2"/>
                <w:b/>
              </w:rPr>
              <w:t>£</w:t>
            </w:r>
          </w:p>
        </w:tc>
        <w:tc>
          <w:tcPr>
            <w:tcW w:w="850" w:type="dxa"/>
            <w:vAlign w:val="center"/>
          </w:tcPr>
          <w:p w:rsidR="00C15834" w:rsidP="00C15834" w:rsidRDefault="00C15834" w14:paraId="66204FF1" wp14:textId="77777777">
            <w:pPr>
              <w:jc w:val="center"/>
            </w:pPr>
            <w:r w:rsidRPr="00621CE4">
              <w:rPr>
                <w:rFonts w:ascii="Wingdings 2" w:hAnsi="Wingdings 2" w:eastAsia="Wingdings 2" w:cs="Wingdings 2"/>
                <w:b/>
              </w:rPr>
              <w:t>£</w:t>
            </w:r>
          </w:p>
        </w:tc>
        <w:tc>
          <w:tcPr>
            <w:tcW w:w="851" w:type="dxa"/>
            <w:vAlign w:val="center"/>
          </w:tcPr>
          <w:p w:rsidR="00C15834" w:rsidP="00C15834" w:rsidRDefault="00C15834" w14:paraId="2DBF0D7D" wp14:textId="77777777">
            <w:pPr>
              <w:jc w:val="center"/>
            </w:pPr>
            <w:r w:rsidRPr="00621CE4">
              <w:rPr>
                <w:rFonts w:ascii="Wingdings 2" w:hAnsi="Wingdings 2" w:eastAsia="Wingdings 2" w:cs="Wingdings 2"/>
                <w:b/>
              </w:rPr>
              <w:t>£</w:t>
            </w:r>
          </w:p>
        </w:tc>
      </w:tr>
      <w:tr xmlns:wp14="http://schemas.microsoft.com/office/word/2010/wordml" w:rsidR="00C15834" w:rsidTr="005A69CC" w14:paraId="5A0FF28D" wp14:textId="77777777">
        <w:tc>
          <w:tcPr>
            <w:tcW w:w="5103" w:type="dxa"/>
            <w:gridSpan w:val="2"/>
          </w:tcPr>
          <w:p w:rsidRPr="009D1A57" w:rsidR="00C15834" w:rsidP="00C15834" w:rsidRDefault="00C15834" w14:paraId="4B14787E" wp14:textId="77777777">
            <w:r w:rsidRPr="009D1A57">
              <w:t>Access to supervisor</w:t>
            </w:r>
          </w:p>
        </w:tc>
        <w:tc>
          <w:tcPr>
            <w:tcW w:w="1134" w:type="dxa"/>
            <w:vAlign w:val="center"/>
          </w:tcPr>
          <w:p w:rsidR="00C15834" w:rsidP="00C15834" w:rsidRDefault="00C15834" w14:paraId="6B62F1B3" wp14:textId="77777777">
            <w:pPr>
              <w:jc w:val="center"/>
            </w:pPr>
            <w:r w:rsidRPr="00621CE4">
              <w:rPr>
                <w:rFonts w:ascii="Wingdings 2" w:hAnsi="Wingdings 2" w:eastAsia="Wingdings 2" w:cs="Wingdings 2"/>
                <w:b/>
              </w:rPr>
              <w:t>£</w:t>
            </w:r>
          </w:p>
        </w:tc>
        <w:tc>
          <w:tcPr>
            <w:tcW w:w="851" w:type="dxa"/>
            <w:vAlign w:val="center"/>
          </w:tcPr>
          <w:p w:rsidR="00C15834" w:rsidP="00C15834" w:rsidRDefault="00C15834" w14:paraId="02F2C34E" wp14:textId="77777777">
            <w:pPr>
              <w:jc w:val="center"/>
            </w:pPr>
            <w:r w:rsidRPr="00621CE4">
              <w:rPr>
                <w:rFonts w:ascii="Wingdings 2" w:hAnsi="Wingdings 2" w:eastAsia="Wingdings 2" w:cs="Wingdings 2"/>
                <w:b/>
              </w:rPr>
              <w:t>£</w:t>
            </w:r>
          </w:p>
        </w:tc>
        <w:tc>
          <w:tcPr>
            <w:tcW w:w="850" w:type="dxa"/>
            <w:vAlign w:val="center"/>
          </w:tcPr>
          <w:p w:rsidR="00C15834" w:rsidP="00C15834" w:rsidRDefault="00C15834" w14:paraId="680A4E5D" wp14:textId="77777777">
            <w:pPr>
              <w:jc w:val="center"/>
            </w:pPr>
            <w:r w:rsidRPr="00621CE4">
              <w:rPr>
                <w:rFonts w:ascii="Wingdings 2" w:hAnsi="Wingdings 2" w:eastAsia="Wingdings 2" w:cs="Wingdings 2"/>
                <w:b/>
              </w:rPr>
              <w:t>£</w:t>
            </w:r>
          </w:p>
        </w:tc>
        <w:tc>
          <w:tcPr>
            <w:tcW w:w="851" w:type="dxa"/>
            <w:vAlign w:val="center"/>
          </w:tcPr>
          <w:p w:rsidR="00C15834" w:rsidP="00C15834" w:rsidRDefault="00C15834" w14:paraId="19219836" wp14:textId="77777777">
            <w:pPr>
              <w:jc w:val="center"/>
            </w:pPr>
            <w:r w:rsidRPr="00621CE4">
              <w:rPr>
                <w:rFonts w:ascii="Wingdings 2" w:hAnsi="Wingdings 2" w:eastAsia="Wingdings 2" w:cs="Wingdings 2"/>
                <w:b/>
              </w:rPr>
              <w:t>£</w:t>
            </w:r>
          </w:p>
        </w:tc>
      </w:tr>
      <w:tr xmlns:wp14="http://schemas.microsoft.com/office/word/2010/wordml" w:rsidR="00C15834" w:rsidTr="005A69CC" w14:paraId="53D61829" wp14:textId="77777777">
        <w:tc>
          <w:tcPr>
            <w:tcW w:w="5103" w:type="dxa"/>
            <w:gridSpan w:val="2"/>
          </w:tcPr>
          <w:p w:rsidRPr="009D1A57" w:rsidR="00C15834" w:rsidP="00C15834" w:rsidRDefault="00C15834" w14:paraId="7820A3D3" wp14:textId="77777777">
            <w:r>
              <w:t>Supervisor a</w:t>
            </w:r>
            <w:r w:rsidRPr="009D1A57">
              <w:t xml:space="preserve">pproachable </w:t>
            </w:r>
            <w:r>
              <w:t>and</w:t>
            </w:r>
            <w:r w:rsidRPr="009D1A57">
              <w:t xml:space="preserve"> supportive</w:t>
            </w:r>
          </w:p>
        </w:tc>
        <w:tc>
          <w:tcPr>
            <w:tcW w:w="1134" w:type="dxa"/>
            <w:vAlign w:val="center"/>
          </w:tcPr>
          <w:p w:rsidR="00C15834" w:rsidP="00C15834" w:rsidRDefault="00C15834" w14:paraId="296FEF7D" wp14:textId="77777777">
            <w:pPr>
              <w:jc w:val="center"/>
            </w:pPr>
            <w:r w:rsidRPr="00621CE4">
              <w:rPr>
                <w:rFonts w:ascii="Wingdings 2" w:hAnsi="Wingdings 2" w:eastAsia="Wingdings 2" w:cs="Wingdings 2"/>
                <w:b/>
              </w:rPr>
              <w:t>£</w:t>
            </w:r>
          </w:p>
        </w:tc>
        <w:tc>
          <w:tcPr>
            <w:tcW w:w="851" w:type="dxa"/>
            <w:vAlign w:val="center"/>
          </w:tcPr>
          <w:p w:rsidR="00C15834" w:rsidP="00C15834" w:rsidRDefault="00C15834" w14:paraId="7194DBDC" wp14:textId="77777777">
            <w:pPr>
              <w:jc w:val="center"/>
            </w:pPr>
            <w:r w:rsidRPr="00621CE4">
              <w:rPr>
                <w:rFonts w:ascii="Wingdings 2" w:hAnsi="Wingdings 2" w:eastAsia="Wingdings 2" w:cs="Wingdings 2"/>
                <w:b/>
              </w:rPr>
              <w:t>£</w:t>
            </w:r>
          </w:p>
        </w:tc>
        <w:tc>
          <w:tcPr>
            <w:tcW w:w="850" w:type="dxa"/>
            <w:vAlign w:val="center"/>
          </w:tcPr>
          <w:p w:rsidR="00C15834" w:rsidP="00C15834" w:rsidRDefault="00C15834" w14:paraId="769D0D3C" wp14:textId="77777777">
            <w:pPr>
              <w:jc w:val="center"/>
            </w:pPr>
            <w:r w:rsidRPr="00621CE4">
              <w:rPr>
                <w:rFonts w:ascii="Wingdings 2" w:hAnsi="Wingdings 2" w:eastAsia="Wingdings 2" w:cs="Wingdings 2"/>
                <w:b/>
              </w:rPr>
              <w:t>£</w:t>
            </w:r>
          </w:p>
        </w:tc>
        <w:tc>
          <w:tcPr>
            <w:tcW w:w="851" w:type="dxa"/>
            <w:vAlign w:val="center"/>
          </w:tcPr>
          <w:p w:rsidR="00C15834" w:rsidP="00C15834" w:rsidRDefault="00C15834" w14:paraId="54CD245A" wp14:textId="77777777">
            <w:pPr>
              <w:jc w:val="center"/>
            </w:pPr>
            <w:r w:rsidRPr="00621CE4">
              <w:rPr>
                <w:rFonts w:ascii="Wingdings 2" w:hAnsi="Wingdings 2" w:eastAsia="Wingdings 2" w:cs="Wingdings 2"/>
                <w:b/>
              </w:rPr>
              <w:t>£</w:t>
            </w:r>
          </w:p>
        </w:tc>
      </w:tr>
      <w:tr xmlns:wp14="http://schemas.microsoft.com/office/word/2010/wordml" w:rsidR="00C15834" w:rsidTr="005A69CC" w14:paraId="7806423C" wp14:textId="77777777">
        <w:tc>
          <w:tcPr>
            <w:tcW w:w="5103" w:type="dxa"/>
            <w:gridSpan w:val="2"/>
          </w:tcPr>
          <w:p w:rsidRPr="009D1A57" w:rsidR="00C15834" w:rsidP="00C15834" w:rsidRDefault="00C15834" w14:paraId="2E2285E6" wp14:textId="77777777">
            <w:r w:rsidRPr="009D1A57">
              <w:t>Standard of supervision</w:t>
            </w:r>
          </w:p>
        </w:tc>
        <w:tc>
          <w:tcPr>
            <w:tcW w:w="1134" w:type="dxa"/>
            <w:vAlign w:val="center"/>
          </w:tcPr>
          <w:p w:rsidR="00C15834" w:rsidP="00C15834" w:rsidRDefault="00C15834" w14:paraId="1231BE67" wp14:textId="77777777">
            <w:pPr>
              <w:jc w:val="center"/>
            </w:pPr>
            <w:r w:rsidRPr="00621CE4">
              <w:rPr>
                <w:rFonts w:ascii="Wingdings 2" w:hAnsi="Wingdings 2" w:eastAsia="Wingdings 2" w:cs="Wingdings 2"/>
                <w:b/>
              </w:rPr>
              <w:t>£</w:t>
            </w:r>
          </w:p>
        </w:tc>
        <w:tc>
          <w:tcPr>
            <w:tcW w:w="851" w:type="dxa"/>
            <w:vAlign w:val="center"/>
          </w:tcPr>
          <w:p w:rsidR="00C15834" w:rsidP="00C15834" w:rsidRDefault="00C15834" w14:paraId="36FEB5B0" wp14:textId="77777777">
            <w:pPr>
              <w:jc w:val="center"/>
            </w:pPr>
            <w:r w:rsidRPr="00621CE4">
              <w:rPr>
                <w:rFonts w:ascii="Wingdings 2" w:hAnsi="Wingdings 2" w:eastAsia="Wingdings 2" w:cs="Wingdings 2"/>
                <w:b/>
              </w:rPr>
              <w:t>£</w:t>
            </w:r>
          </w:p>
        </w:tc>
        <w:tc>
          <w:tcPr>
            <w:tcW w:w="850" w:type="dxa"/>
            <w:vAlign w:val="center"/>
          </w:tcPr>
          <w:p w:rsidR="00C15834" w:rsidP="00C15834" w:rsidRDefault="00C15834" w14:paraId="30D7AA69" wp14:textId="77777777">
            <w:pPr>
              <w:jc w:val="center"/>
            </w:pPr>
            <w:r w:rsidRPr="00621CE4">
              <w:rPr>
                <w:rFonts w:ascii="Wingdings 2" w:hAnsi="Wingdings 2" w:eastAsia="Wingdings 2" w:cs="Wingdings 2"/>
                <w:b/>
              </w:rPr>
              <w:t>£</w:t>
            </w:r>
          </w:p>
        </w:tc>
        <w:tc>
          <w:tcPr>
            <w:tcW w:w="851" w:type="dxa"/>
            <w:vAlign w:val="center"/>
          </w:tcPr>
          <w:p w:rsidR="00C15834" w:rsidP="00C15834" w:rsidRDefault="00C15834" w14:paraId="7196D064" wp14:textId="77777777">
            <w:pPr>
              <w:jc w:val="center"/>
            </w:pPr>
            <w:r w:rsidRPr="00621CE4">
              <w:rPr>
                <w:rFonts w:ascii="Wingdings 2" w:hAnsi="Wingdings 2" w:eastAsia="Wingdings 2" w:cs="Wingdings 2"/>
                <w:b/>
              </w:rPr>
              <w:t>£</w:t>
            </w:r>
          </w:p>
        </w:tc>
      </w:tr>
      <w:tr xmlns:wp14="http://schemas.microsoft.com/office/word/2010/wordml" w:rsidR="00C15834" w:rsidTr="005A69CC" w14:paraId="3713DD0A" wp14:textId="77777777">
        <w:tc>
          <w:tcPr>
            <w:tcW w:w="5103" w:type="dxa"/>
            <w:gridSpan w:val="2"/>
          </w:tcPr>
          <w:p w:rsidRPr="009D1A57" w:rsidR="00C15834" w:rsidP="00C15834" w:rsidRDefault="00C15834" w14:paraId="5215B250" wp14:textId="77777777">
            <w:r w:rsidRPr="009D1A57">
              <w:t>Support from staff other than supervisor</w:t>
            </w:r>
          </w:p>
        </w:tc>
        <w:tc>
          <w:tcPr>
            <w:tcW w:w="1134" w:type="dxa"/>
            <w:vAlign w:val="center"/>
          </w:tcPr>
          <w:p w:rsidR="00C15834" w:rsidP="00C15834" w:rsidRDefault="00C15834" w14:paraId="34FF1C98" wp14:textId="77777777">
            <w:pPr>
              <w:jc w:val="center"/>
            </w:pPr>
            <w:r w:rsidRPr="00621CE4">
              <w:rPr>
                <w:rFonts w:ascii="Wingdings 2" w:hAnsi="Wingdings 2" w:eastAsia="Wingdings 2" w:cs="Wingdings 2"/>
                <w:b/>
              </w:rPr>
              <w:t>£</w:t>
            </w:r>
          </w:p>
        </w:tc>
        <w:tc>
          <w:tcPr>
            <w:tcW w:w="851" w:type="dxa"/>
            <w:vAlign w:val="center"/>
          </w:tcPr>
          <w:p w:rsidR="00C15834" w:rsidP="00C15834" w:rsidRDefault="00C15834" w14:paraId="6D072C0D" wp14:textId="77777777">
            <w:pPr>
              <w:jc w:val="center"/>
            </w:pPr>
            <w:r w:rsidRPr="00621CE4">
              <w:rPr>
                <w:rFonts w:ascii="Wingdings 2" w:hAnsi="Wingdings 2" w:eastAsia="Wingdings 2" w:cs="Wingdings 2"/>
                <w:b/>
              </w:rPr>
              <w:t>£</w:t>
            </w:r>
          </w:p>
        </w:tc>
        <w:tc>
          <w:tcPr>
            <w:tcW w:w="850" w:type="dxa"/>
            <w:vAlign w:val="center"/>
          </w:tcPr>
          <w:p w:rsidR="00C15834" w:rsidP="00C15834" w:rsidRDefault="00C15834" w14:paraId="48A21919" wp14:textId="77777777">
            <w:pPr>
              <w:jc w:val="center"/>
            </w:pPr>
            <w:r w:rsidRPr="00621CE4">
              <w:rPr>
                <w:rFonts w:ascii="Wingdings 2" w:hAnsi="Wingdings 2" w:eastAsia="Wingdings 2" w:cs="Wingdings 2"/>
                <w:b/>
              </w:rPr>
              <w:t>£</w:t>
            </w:r>
          </w:p>
        </w:tc>
        <w:tc>
          <w:tcPr>
            <w:tcW w:w="851" w:type="dxa"/>
            <w:vAlign w:val="center"/>
          </w:tcPr>
          <w:p w:rsidR="00C15834" w:rsidP="00C15834" w:rsidRDefault="00C15834" w14:paraId="6BD18F9B" wp14:textId="77777777">
            <w:pPr>
              <w:jc w:val="center"/>
            </w:pPr>
            <w:r w:rsidRPr="00621CE4">
              <w:rPr>
                <w:rFonts w:ascii="Wingdings 2" w:hAnsi="Wingdings 2" w:eastAsia="Wingdings 2" w:cs="Wingdings 2"/>
                <w:b/>
              </w:rPr>
              <w:t>£</w:t>
            </w:r>
          </w:p>
        </w:tc>
      </w:tr>
      <w:tr xmlns:wp14="http://schemas.microsoft.com/office/word/2010/wordml" w:rsidR="00C15834" w:rsidTr="005A69CC" w14:paraId="73E33608" wp14:textId="77777777">
        <w:tc>
          <w:tcPr>
            <w:tcW w:w="8789" w:type="dxa"/>
            <w:gridSpan w:val="6"/>
            <w:shd w:val="clear" w:color="auto" w:fill="D9D9D9" w:themeFill="background1" w:themeFillShade="D9"/>
          </w:tcPr>
          <w:p w:rsidRPr="00C15834" w:rsidR="00C15834" w:rsidP="00C15834" w:rsidRDefault="00C15834" w14:paraId="0EFC584E" wp14:textId="77777777">
            <w:pPr>
              <w:rPr>
                <w:b/>
              </w:rPr>
            </w:pPr>
            <w:r w:rsidRPr="00C15834">
              <w:rPr>
                <w:b/>
              </w:rPr>
              <w:t>Performance evaluation</w:t>
            </w:r>
          </w:p>
        </w:tc>
      </w:tr>
      <w:tr xmlns:wp14="http://schemas.microsoft.com/office/word/2010/wordml" w:rsidR="00C15834" w:rsidTr="005A69CC" w14:paraId="57D01A0B" wp14:textId="77777777">
        <w:tc>
          <w:tcPr>
            <w:tcW w:w="5103" w:type="dxa"/>
            <w:gridSpan w:val="2"/>
          </w:tcPr>
          <w:p w:rsidRPr="009D1A57" w:rsidR="00C15834" w:rsidP="00C15834" w:rsidRDefault="00C15834" w14:paraId="25BDB829" wp14:textId="77777777">
            <w:r w:rsidRPr="009D1A57">
              <w:t xml:space="preserve">Professional </w:t>
            </w:r>
            <w:r>
              <w:t>and</w:t>
            </w:r>
            <w:r w:rsidRPr="009D1A57">
              <w:t xml:space="preserve"> appropriate feedback provided by supervisor </w:t>
            </w:r>
          </w:p>
        </w:tc>
        <w:tc>
          <w:tcPr>
            <w:tcW w:w="1134" w:type="dxa"/>
            <w:vAlign w:val="center"/>
          </w:tcPr>
          <w:p w:rsidR="00C15834" w:rsidP="00C15834" w:rsidRDefault="00C15834" w14:paraId="238601FE" wp14:textId="77777777">
            <w:pPr>
              <w:jc w:val="center"/>
            </w:pPr>
            <w:r w:rsidRPr="00621CE4">
              <w:rPr>
                <w:rFonts w:ascii="Wingdings 2" w:hAnsi="Wingdings 2" w:eastAsia="Wingdings 2" w:cs="Wingdings 2"/>
                <w:b/>
              </w:rPr>
              <w:t>£</w:t>
            </w:r>
          </w:p>
        </w:tc>
        <w:tc>
          <w:tcPr>
            <w:tcW w:w="851" w:type="dxa"/>
            <w:vAlign w:val="center"/>
          </w:tcPr>
          <w:p w:rsidR="00C15834" w:rsidP="00C15834" w:rsidRDefault="00C15834" w14:paraId="0F3CABC7" wp14:textId="77777777">
            <w:pPr>
              <w:jc w:val="center"/>
            </w:pPr>
            <w:r w:rsidRPr="00621CE4">
              <w:rPr>
                <w:rFonts w:ascii="Wingdings 2" w:hAnsi="Wingdings 2" w:eastAsia="Wingdings 2" w:cs="Wingdings 2"/>
                <w:b/>
              </w:rPr>
              <w:t>£</w:t>
            </w:r>
          </w:p>
        </w:tc>
        <w:tc>
          <w:tcPr>
            <w:tcW w:w="850" w:type="dxa"/>
            <w:vAlign w:val="center"/>
          </w:tcPr>
          <w:p w:rsidR="00C15834" w:rsidP="00C15834" w:rsidRDefault="00C15834" w14:paraId="5B08B5D1" wp14:textId="77777777">
            <w:pPr>
              <w:jc w:val="center"/>
            </w:pPr>
            <w:r w:rsidRPr="00621CE4">
              <w:rPr>
                <w:rFonts w:ascii="Wingdings 2" w:hAnsi="Wingdings 2" w:eastAsia="Wingdings 2" w:cs="Wingdings 2"/>
                <w:b/>
              </w:rPr>
              <w:t>£</w:t>
            </w:r>
          </w:p>
        </w:tc>
        <w:tc>
          <w:tcPr>
            <w:tcW w:w="851" w:type="dxa"/>
            <w:vAlign w:val="center"/>
          </w:tcPr>
          <w:p w:rsidR="00C15834" w:rsidP="00C15834" w:rsidRDefault="00C15834" w14:paraId="16DEB4AB" wp14:textId="77777777">
            <w:pPr>
              <w:jc w:val="center"/>
            </w:pPr>
            <w:r w:rsidRPr="00621CE4">
              <w:rPr>
                <w:rFonts w:ascii="Wingdings 2" w:hAnsi="Wingdings 2" w:eastAsia="Wingdings 2" w:cs="Wingdings 2"/>
                <w:b/>
              </w:rPr>
              <w:t>£</w:t>
            </w:r>
          </w:p>
        </w:tc>
      </w:tr>
      <w:tr xmlns:wp14="http://schemas.microsoft.com/office/word/2010/wordml" w:rsidR="00C15834" w:rsidTr="005A69CC" w14:paraId="4413BAA6" wp14:textId="77777777">
        <w:tc>
          <w:tcPr>
            <w:tcW w:w="5103" w:type="dxa"/>
            <w:gridSpan w:val="2"/>
          </w:tcPr>
          <w:p w:rsidRPr="009D1A57" w:rsidR="00C15834" w:rsidP="00C15834" w:rsidRDefault="00C15834" w14:paraId="6929CA35" wp14:textId="77777777">
            <w:r w:rsidRPr="009D1A57">
              <w:t xml:space="preserve">Feedback provided at appropriate time </w:t>
            </w:r>
            <w:r>
              <w:t>and</w:t>
            </w:r>
            <w:r w:rsidRPr="009D1A57">
              <w:t xml:space="preserve"> place</w:t>
            </w:r>
          </w:p>
        </w:tc>
        <w:tc>
          <w:tcPr>
            <w:tcW w:w="1134" w:type="dxa"/>
            <w:vAlign w:val="center"/>
          </w:tcPr>
          <w:p w:rsidR="00C15834" w:rsidP="00C15834" w:rsidRDefault="00C15834" w14:paraId="0AD9C6F4" wp14:textId="77777777">
            <w:pPr>
              <w:jc w:val="center"/>
            </w:pPr>
            <w:r w:rsidRPr="00621CE4">
              <w:rPr>
                <w:rFonts w:ascii="Wingdings 2" w:hAnsi="Wingdings 2" w:eastAsia="Wingdings 2" w:cs="Wingdings 2"/>
                <w:b/>
              </w:rPr>
              <w:t>£</w:t>
            </w:r>
          </w:p>
        </w:tc>
        <w:tc>
          <w:tcPr>
            <w:tcW w:w="851" w:type="dxa"/>
            <w:vAlign w:val="center"/>
          </w:tcPr>
          <w:p w:rsidR="00C15834" w:rsidP="00C15834" w:rsidRDefault="00C15834" w14:paraId="4B1F511A" wp14:textId="77777777">
            <w:pPr>
              <w:jc w:val="center"/>
            </w:pPr>
            <w:r w:rsidRPr="00621CE4">
              <w:rPr>
                <w:rFonts w:ascii="Wingdings 2" w:hAnsi="Wingdings 2" w:eastAsia="Wingdings 2" w:cs="Wingdings 2"/>
                <w:b/>
              </w:rPr>
              <w:t>£</w:t>
            </w:r>
          </w:p>
        </w:tc>
        <w:tc>
          <w:tcPr>
            <w:tcW w:w="850" w:type="dxa"/>
            <w:vAlign w:val="center"/>
          </w:tcPr>
          <w:p w:rsidR="00C15834" w:rsidP="00C15834" w:rsidRDefault="00C15834" w14:paraId="65F9C3DC" wp14:textId="77777777">
            <w:pPr>
              <w:jc w:val="center"/>
            </w:pPr>
            <w:r w:rsidRPr="00621CE4">
              <w:rPr>
                <w:rFonts w:ascii="Wingdings 2" w:hAnsi="Wingdings 2" w:eastAsia="Wingdings 2" w:cs="Wingdings 2"/>
                <w:b/>
              </w:rPr>
              <w:t>£</w:t>
            </w:r>
          </w:p>
        </w:tc>
        <w:tc>
          <w:tcPr>
            <w:tcW w:w="851" w:type="dxa"/>
            <w:vAlign w:val="center"/>
          </w:tcPr>
          <w:p w:rsidR="00C15834" w:rsidP="00C15834" w:rsidRDefault="00C15834" w14:paraId="5023141B" wp14:textId="77777777">
            <w:pPr>
              <w:jc w:val="center"/>
            </w:pPr>
            <w:r w:rsidRPr="00621CE4">
              <w:rPr>
                <w:rFonts w:ascii="Wingdings 2" w:hAnsi="Wingdings 2" w:eastAsia="Wingdings 2" w:cs="Wingdings 2"/>
                <w:b/>
              </w:rPr>
              <w:t>£</w:t>
            </w:r>
          </w:p>
        </w:tc>
      </w:tr>
      <w:tr xmlns:wp14="http://schemas.microsoft.com/office/word/2010/wordml" w:rsidR="00C15834" w:rsidTr="005A69CC" w14:paraId="4859D4B7" wp14:textId="77777777">
        <w:tc>
          <w:tcPr>
            <w:tcW w:w="5103" w:type="dxa"/>
            <w:gridSpan w:val="2"/>
          </w:tcPr>
          <w:p w:rsidRPr="009D1A57" w:rsidR="00C15834" w:rsidP="00C15834" w:rsidRDefault="00C15834" w14:paraId="35E5A092" wp14:textId="77777777">
            <w:r w:rsidRPr="009D1A57">
              <w:t>Opportunity to discuss feedback</w:t>
            </w:r>
            <w:r>
              <w:t xml:space="preserve"> provided</w:t>
            </w:r>
          </w:p>
        </w:tc>
        <w:tc>
          <w:tcPr>
            <w:tcW w:w="1134" w:type="dxa"/>
            <w:vAlign w:val="center"/>
          </w:tcPr>
          <w:p w:rsidR="00C15834" w:rsidP="00C15834" w:rsidRDefault="00C15834" w14:paraId="1F3B1409" wp14:textId="77777777">
            <w:pPr>
              <w:jc w:val="center"/>
            </w:pPr>
            <w:r w:rsidRPr="00621CE4">
              <w:rPr>
                <w:rFonts w:ascii="Wingdings 2" w:hAnsi="Wingdings 2" w:eastAsia="Wingdings 2" w:cs="Wingdings 2"/>
                <w:b/>
              </w:rPr>
              <w:t>£</w:t>
            </w:r>
          </w:p>
        </w:tc>
        <w:tc>
          <w:tcPr>
            <w:tcW w:w="851" w:type="dxa"/>
            <w:vAlign w:val="center"/>
          </w:tcPr>
          <w:p w:rsidR="00C15834" w:rsidP="00C15834" w:rsidRDefault="00C15834" w14:paraId="562C75D1" wp14:textId="77777777">
            <w:pPr>
              <w:jc w:val="center"/>
            </w:pPr>
            <w:r w:rsidRPr="00621CE4">
              <w:rPr>
                <w:rFonts w:ascii="Wingdings 2" w:hAnsi="Wingdings 2" w:eastAsia="Wingdings 2" w:cs="Wingdings 2"/>
                <w:b/>
              </w:rPr>
              <w:t>£</w:t>
            </w:r>
          </w:p>
        </w:tc>
        <w:tc>
          <w:tcPr>
            <w:tcW w:w="850" w:type="dxa"/>
            <w:vAlign w:val="center"/>
          </w:tcPr>
          <w:p w:rsidR="00C15834" w:rsidP="00C15834" w:rsidRDefault="00C15834" w14:paraId="664355AD" wp14:textId="77777777">
            <w:pPr>
              <w:jc w:val="center"/>
            </w:pPr>
            <w:r w:rsidRPr="00621CE4">
              <w:rPr>
                <w:rFonts w:ascii="Wingdings 2" w:hAnsi="Wingdings 2" w:eastAsia="Wingdings 2" w:cs="Wingdings 2"/>
                <w:b/>
              </w:rPr>
              <w:t>£</w:t>
            </w:r>
          </w:p>
        </w:tc>
        <w:tc>
          <w:tcPr>
            <w:tcW w:w="851" w:type="dxa"/>
            <w:vAlign w:val="center"/>
          </w:tcPr>
          <w:p w:rsidR="00C15834" w:rsidP="00C15834" w:rsidRDefault="00C15834" w14:paraId="1A965116" wp14:textId="77777777">
            <w:pPr>
              <w:jc w:val="center"/>
            </w:pPr>
            <w:r w:rsidRPr="00621CE4">
              <w:rPr>
                <w:rFonts w:ascii="Wingdings 2" w:hAnsi="Wingdings 2" w:eastAsia="Wingdings 2" w:cs="Wingdings 2"/>
                <w:b/>
              </w:rPr>
              <w:t>£</w:t>
            </w:r>
          </w:p>
        </w:tc>
      </w:tr>
      <w:tr xmlns:wp14="http://schemas.microsoft.com/office/word/2010/wordml" w:rsidRPr="00F9329A" w:rsidR="003315E0" w:rsidTr="005A69CC" w14:paraId="0073CE0D" wp14:textId="77777777">
        <w:tc>
          <w:tcPr>
            <w:tcW w:w="1560" w:type="dxa"/>
            <w:vMerge w:val="restart"/>
            <w:shd w:val="clear" w:color="auto" w:fill="D9D9D9" w:themeFill="background1" w:themeFillShade="D9"/>
          </w:tcPr>
          <w:p w:rsidRPr="00281570" w:rsidR="003315E0" w:rsidP="003315E0" w:rsidRDefault="003315E0" w14:paraId="116A5BA6" wp14:textId="77777777">
            <w:pPr>
              <w:pStyle w:val="Heading3"/>
            </w:pPr>
            <w:r>
              <w:t xml:space="preserve">2. Leaning experiences </w:t>
            </w:r>
          </w:p>
          <w:p w:rsidRPr="00C12CD1" w:rsidR="003315E0" w:rsidP="003315E0" w:rsidRDefault="003315E0" w14:paraId="7DF4E37C" wp14:textId="77777777">
            <w:pPr>
              <w:jc w:val="left"/>
              <w:rPr>
                <w:b/>
              </w:rPr>
            </w:pPr>
          </w:p>
        </w:tc>
        <w:tc>
          <w:tcPr>
            <w:tcW w:w="7229" w:type="dxa"/>
            <w:gridSpan w:val="5"/>
            <w:shd w:val="clear" w:color="auto" w:fill="D9D9D9" w:themeFill="background1" w:themeFillShade="D9"/>
          </w:tcPr>
          <w:p w:rsidRPr="00C12CD1" w:rsidR="003315E0" w:rsidP="003315E0" w:rsidRDefault="003315E0" w14:paraId="5111F681" wp14:textId="77777777">
            <w:pPr>
              <w:jc w:val="left"/>
              <w:rPr>
                <w:b/>
              </w:rPr>
            </w:pPr>
            <w:r w:rsidRPr="00C12CD1">
              <w:rPr>
                <w:b/>
              </w:rPr>
              <w:t>2.1</w:t>
            </w:r>
            <w:r>
              <w:rPr>
                <w:b/>
              </w:rPr>
              <w:t xml:space="preserve"> </w:t>
            </w:r>
            <w:r w:rsidRPr="00C12CD1">
              <w:rPr>
                <w:b/>
              </w:rPr>
              <w:t>My goals and objectives were/were not met? Provide details.</w:t>
            </w:r>
          </w:p>
        </w:tc>
      </w:tr>
      <w:tr xmlns:wp14="http://schemas.microsoft.com/office/word/2010/wordml" w:rsidRPr="00F9329A" w:rsidR="003315E0" w:rsidTr="005A69CC" w14:paraId="44FB30F8" wp14:textId="77777777">
        <w:tc>
          <w:tcPr>
            <w:tcW w:w="1560" w:type="dxa"/>
            <w:vMerge/>
            <w:shd w:val="clear" w:color="auto" w:fill="FFFFFF" w:themeFill="background1"/>
          </w:tcPr>
          <w:p w:rsidR="003315E0" w:rsidP="003315E0" w:rsidRDefault="003315E0" w14:paraId="1DA6542E" wp14:textId="77777777">
            <w:pPr>
              <w:jc w:val="left"/>
              <w:rPr>
                <w:b/>
              </w:rPr>
            </w:pPr>
          </w:p>
        </w:tc>
        <w:tc>
          <w:tcPr>
            <w:tcW w:w="7229" w:type="dxa"/>
            <w:gridSpan w:val="5"/>
            <w:shd w:val="clear" w:color="auto" w:fill="FFFFFF" w:themeFill="background1"/>
          </w:tcPr>
          <w:p w:rsidR="003315E0" w:rsidP="003315E0" w:rsidRDefault="003315E0" w14:paraId="3041E394" wp14:textId="77777777">
            <w:pPr>
              <w:jc w:val="left"/>
              <w:rPr>
                <w:b/>
              </w:rPr>
            </w:pPr>
          </w:p>
          <w:p w:rsidR="003315E0" w:rsidP="003315E0" w:rsidRDefault="003315E0" w14:paraId="722B00AE" wp14:textId="77777777">
            <w:pPr>
              <w:jc w:val="left"/>
              <w:rPr>
                <w:b/>
              </w:rPr>
            </w:pPr>
          </w:p>
          <w:p w:rsidR="003315E0" w:rsidP="003315E0" w:rsidRDefault="003315E0" w14:paraId="42C6D796" wp14:textId="77777777">
            <w:pPr>
              <w:jc w:val="left"/>
              <w:rPr>
                <w:b/>
              </w:rPr>
            </w:pPr>
          </w:p>
          <w:p w:rsidR="003315E0" w:rsidP="003315E0" w:rsidRDefault="003315E0" w14:paraId="6E1831B3" wp14:textId="77777777">
            <w:pPr>
              <w:jc w:val="left"/>
              <w:rPr>
                <w:b/>
              </w:rPr>
            </w:pPr>
          </w:p>
        </w:tc>
      </w:tr>
      <w:tr xmlns:wp14="http://schemas.microsoft.com/office/word/2010/wordml" w:rsidRPr="00F9329A" w:rsidR="003315E0" w:rsidTr="005A69CC" w14:paraId="5AB6674F" wp14:textId="77777777">
        <w:tc>
          <w:tcPr>
            <w:tcW w:w="1560" w:type="dxa"/>
            <w:vMerge/>
            <w:shd w:val="clear" w:color="auto" w:fill="D9D9D9" w:themeFill="background1" w:themeFillShade="D9"/>
          </w:tcPr>
          <w:p w:rsidR="003315E0" w:rsidP="003315E0" w:rsidRDefault="003315E0" w14:paraId="54E11D2A" wp14:textId="77777777">
            <w:pPr>
              <w:jc w:val="left"/>
              <w:rPr>
                <w:b/>
              </w:rPr>
            </w:pPr>
          </w:p>
        </w:tc>
        <w:tc>
          <w:tcPr>
            <w:tcW w:w="7229" w:type="dxa"/>
            <w:gridSpan w:val="5"/>
            <w:shd w:val="clear" w:color="auto" w:fill="D9D9D9" w:themeFill="background1" w:themeFillShade="D9"/>
          </w:tcPr>
          <w:p w:rsidR="003315E0" w:rsidP="003315E0" w:rsidRDefault="003315E0" w14:paraId="183D4829" wp14:textId="77777777">
            <w:pPr>
              <w:jc w:val="left"/>
              <w:rPr>
                <w:b/>
              </w:rPr>
            </w:pPr>
            <w:r>
              <w:rPr>
                <w:b/>
              </w:rPr>
              <w:t xml:space="preserve">2.2 </w:t>
            </w:r>
            <w:r w:rsidRPr="00C12CD1">
              <w:rPr>
                <w:b/>
              </w:rPr>
              <w:t xml:space="preserve">What were the two most useful elements of the </w:t>
            </w:r>
            <w:r w:rsidR="00A83049">
              <w:rPr>
                <w:b/>
              </w:rPr>
              <w:t xml:space="preserve">volunteer </w:t>
            </w:r>
            <w:r w:rsidRPr="00C12CD1">
              <w:rPr>
                <w:b/>
              </w:rPr>
              <w:t>placement?</w:t>
            </w:r>
          </w:p>
        </w:tc>
      </w:tr>
      <w:tr xmlns:wp14="http://schemas.microsoft.com/office/word/2010/wordml" w:rsidRPr="00F9329A" w:rsidR="003315E0" w:rsidTr="005A69CC" w14:paraId="31126E5D" wp14:textId="77777777">
        <w:tc>
          <w:tcPr>
            <w:tcW w:w="1560" w:type="dxa"/>
            <w:vMerge/>
            <w:shd w:val="clear" w:color="auto" w:fill="FFFFFF" w:themeFill="background1"/>
          </w:tcPr>
          <w:p w:rsidR="003315E0" w:rsidP="003315E0" w:rsidRDefault="003315E0" w14:paraId="2DE403A5" wp14:textId="77777777">
            <w:pPr>
              <w:jc w:val="left"/>
              <w:rPr>
                <w:b/>
              </w:rPr>
            </w:pPr>
          </w:p>
        </w:tc>
        <w:tc>
          <w:tcPr>
            <w:tcW w:w="7229" w:type="dxa"/>
            <w:gridSpan w:val="5"/>
            <w:shd w:val="clear" w:color="auto" w:fill="FFFFFF" w:themeFill="background1"/>
          </w:tcPr>
          <w:p w:rsidR="003315E0" w:rsidP="003315E0" w:rsidRDefault="003315E0" w14:paraId="62431CDC" wp14:textId="77777777">
            <w:pPr>
              <w:jc w:val="left"/>
              <w:rPr>
                <w:b/>
              </w:rPr>
            </w:pPr>
          </w:p>
          <w:p w:rsidR="003315E0" w:rsidP="003315E0" w:rsidRDefault="003315E0" w14:paraId="49E398E2" wp14:textId="77777777">
            <w:pPr>
              <w:jc w:val="left"/>
              <w:rPr>
                <w:b/>
              </w:rPr>
            </w:pPr>
          </w:p>
          <w:p w:rsidR="003315E0" w:rsidP="003315E0" w:rsidRDefault="003315E0" w14:paraId="16287F21" wp14:textId="77777777">
            <w:pPr>
              <w:jc w:val="left"/>
              <w:rPr>
                <w:b/>
              </w:rPr>
            </w:pPr>
          </w:p>
          <w:p w:rsidR="003315E0" w:rsidP="003315E0" w:rsidRDefault="003315E0" w14:paraId="5BE93A62" wp14:textId="77777777">
            <w:pPr>
              <w:jc w:val="left"/>
              <w:rPr>
                <w:b/>
              </w:rPr>
            </w:pPr>
          </w:p>
        </w:tc>
      </w:tr>
      <w:tr xmlns:wp14="http://schemas.microsoft.com/office/word/2010/wordml" w:rsidRPr="00F9329A" w:rsidR="003315E0" w:rsidTr="005A69CC" w14:paraId="67122AAA" wp14:textId="77777777">
        <w:tc>
          <w:tcPr>
            <w:tcW w:w="1560" w:type="dxa"/>
            <w:vMerge/>
            <w:shd w:val="clear" w:color="auto" w:fill="D9D9D9" w:themeFill="background1" w:themeFillShade="D9"/>
          </w:tcPr>
          <w:p w:rsidR="003315E0" w:rsidP="003315E0" w:rsidRDefault="003315E0" w14:paraId="384BA73E" wp14:textId="77777777">
            <w:pPr>
              <w:jc w:val="left"/>
              <w:rPr>
                <w:b/>
              </w:rPr>
            </w:pPr>
          </w:p>
        </w:tc>
        <w:tc>
          <w:tcPr>
            <w:tcW w:w="7229" w:type="dxa"/>
            <w:gridSpan w:val="5"/>
            <w:shd w:val="clear" w:color="auto" w:fill="D9D9D9" w:themeFill="background1" w:themeFillShade="D9"/>
          </w:tcPr>
          <w:p w:rsidR="003315E0" w:rsidP="003315E0" w:rsidRDefault="003315E0" w14:paraId="4A3164FC" wp14:textId="77777777">
            <w:pPr>
              <w:jc w:val="left"/>
              <w:rPr>
                <w:b/>
              </w:rPr>
            </w:pPr>
            <w:r>
              <w:rPr>
                <w:b/>
              </w:rPr>
              <w:t xml:space="preserve">2.3 </w:t>
            </w:r>
            <w:r w:rsidRPr="00C12CD1">
              <w:rPr>
                <w:b/>
              </w:rPr>
              <w:t xml:space="preserve">What was the most enjoyable part of the </w:t>
            </w:r>
            <w:r w:rsidR="00A83049">
              <w:rPr>
                <w:b/>
              </w:rPr>
              <w:t xml:space="preserve">volunteer </w:t>
            </w:r>
            <w:r w:rsidRPr="00C12CD1">
              <w:rPr>
                <w:b/>
              </w:rPr>
              <w:t xml:space="preserve">placement?   </w:t>
            </w:r>
          </w:p>
        </w:tc>
      </w:tr>
      <w:tr xmlns:wp14="http://schemas.microsoft.com/office/word/2010/wordml" w:rsidRPr="00F9329A" w:rsidR="003315E0" w:rsidTr="005A69CC" w14:paraId="34B3F2EB" wp14:textId="77777777">
        <w:tc>
          <w:tcPr>
            <w:tcW w:w="1560" w:type="dxa"/>
            <w:vMerge/>
            <w:shd w:val="clear" w:color="auto" w:fill="FFFFFF" w:themeFill="background1"/>
          </w:tcPr>
          <w:p w:rsidR="003315E0" w:rsidP="003315E0" w:rsidRDefault="003315E0" w14:paraId="7D34F5C7" wp14:textId="77777777">
            <w:pPr>
              <w:jc w:val="left"/>
              <w:rPr>
                <w:b/>
              </w:rPr>
            </w:pPr>
          </w:p>
        </w:tc>
        <w:tc>
          <w:tcPr>
            <w:tcW w:w="7229" w:type="dxa"/>
            <w:gridSpan w:val="5"/>
            <w:shd w:val="clear" w:color="auto" w:fill="FFFFFF" w:themeFill="background1"/>
          </w:tcPr>
          <w:p w:rsidR="003315E0" w:rsidP="003315E0" w:rsidRDefault="003315E0" w14:paraId="0B4020A7" wp14:textId="77777777">
            <w:pPr>
              <w:jc w:val="left"/>
              <w:rPr>
                <w:b/>
              </w:rPr>
            </w:pPr>
          </w:p>
          <w:p w:rsidR="003315E0" w:rsidP="003315E0" w:rsidRDefault="003315E0" w14:paraId="1D7B270A" wp14:textId="77777777">
            <w:pPr>
              <w:jc w:val="left"/>
              <w:rPr>
                <w:b/>
              </w:rPr>
            </w:pPr>
          </w:p>
          <w:p w:rsidR="003315E0" w:rsidP="003315E0" w:rsidRDefault="003315E0" w14:paraId="4F904CB7" wp14:textId="77777777">
            <w:pPr>
              <w:jc w:val="left"/>
              <w:rPr>
                <w:b/>
              </w:rPr>
            </w:pPr>
          </w:p>
          <w:p w:rsidR="003315E0" w:rsidP="003315E0" w:rsidRDefault="003315E0" w14:paraId="06971CD3" wp14:textId="77777777">
            <w:pPr>
              <w:jc w:val="left"/>
              <w:rPr>
                <w:b/>
              </w:rPr>
            </w:pPr>
          </w:p>
        </w:tc>
      </w:tr>
      <w:tr xmlns:wp14="http://schemas.microsoft.com/office/word/2010/wordml" w:rsidRPr="00F9329A" w:rsidR="003315E0" w:rsidTr="005A69CC" w14:paraId="192DA2FB" wp14:textId="77777777">
        <w:tc>
          <w:tcPr>
            <w:tcW w:w="1560" w:type="dxa"/>
            <w:vMerge/>
            <w:shd w:val="clear" w:color="auto" w:fill="D9D9D9" w:themeFill="background1" w:themeFillShade="D9"/>
          </w:tcPr>
          <w:p w:rsidR="003315E0" w:rsidP="003315E0" w:rsidRDefault="003315E0" w14:paraId="2A1F701D" wp14:textId="77777777">
            <w:pPr>
              <w:jc w:val="left"/>
              <w:rPr>
                <w:b/>
              </w:rPr>
            </w:pPr>
          </w:p>
        </w:tc>
        <w:tc>
          <w:tcPr>
            <w:tcW w:w="7229" w:type="dxa"/>
            <w:gridSpan w:val="5"/>
            <w:shd w:val="clear" w:color="auto" w:fill="D9D9D9" w:themeFill="background1" w:themeFillShade="D9"/>
          </w:tcPr>
          <w:p w:rsidR="003315E0" w:rsidP="003315E0" w:rsidRDefault="003315E0" w14:paraId="63FC1A82" wp14:textId="77777777">
            <w:pPr>
              <w:jc w:val="left"/>
              <w:rPr>
                <w:b/>
              </w:rPr>
            </w:pPr>
            <w:r>
              <w:rPr>
                <w:b/>
              </w:rPr>
              <w:t xml:space="preserve">2.4 </w:t>
            </w:r>
            <w:r w:rsidRPr="00C12CD1">
              <w:rPr>
                <w:b/>
              </w:rPr>
              <w:t xml:space="preserve">What was the least enjoyable aspect of the </w:t>
            </w:r>
            <w:r w:rsidR="00A83049">
              <w:rPr>
                <w:b/>
              </w:rPr>
              <w:t xml:space="preserve">volunteer </w:t>
            </w:r>
            <w:r w:rsidRPr="00C12CD1">
              <w:rPr>
                <w:b/>
              </w:rPr>
              <w:t>placement?</w:t>
            </w:r>
          </w:p>
        </w:tc>
      </w:tr>
      <w:tr xmlns:wp14="http://schemas.microsoft.com/office/word/2010/wordml" w:rsidRPr="00F9329A" w:rsidR="003315E0" w:rsidTr="005A69CC" w14:paraId="03EFCA41" wp14:textId="77777777">
        <w:tc>
          <w:tcPr>
            <w:tcW w:w="1560" w:type="dxa"/>
            <w:vMerge/>
            <w:shd w:val="clear" w:color="auto" w:fill="FFFFFF" w:themeFill="background1"/>
          </w:tcPr>
          <w:p w:rsidR="003315E0" w:rsidP="003315E0" w:rsidRDefault="003315E0" w14:paraId="5F96A722" wp14:textId="77777777">
            <w:pPr>
              <w:jc w:val="left"/>
              <w:rPr>
                <w:b/>
              </w:rPr>
            </w:pPr>
          </w:p>
        </w:tc>
        <w:tc>
          <w:tcPr>
            <w:tcW w:w="7229" w:type="dxa"/>
            <w:gridSpan w:val="5"/>
            <w:shd w:val="clear" w:color="auto" w:fill="FFFFFF" w:themeFill="background1"/>
          </w:tcPr>
          <w:p w:rsidR="003315E0" w:rsidP="003315E0" w:rsidRDefault="003315E0" w14:paraId="5B95CD12" wp14:textId="77777777">
            <w:pPr>
              <w:jc w:val="left"/>
              <w:rPr>
                <w:b/>
              </w:rPr>
            </w:pPr>
          </w:p>
          <w:p w:rsidR="003315E0" w:rsidP="003315E0" w:rsidRDefault="003315E0" w14:paraId="5220BBB2" wp14:textId="77777777">
            <w:pPr>
              <w:jc w:val="left"/>
              <w:rPr>
                <w:b/>
              </w:rPr>
            </w:pPr>
          </w:p>
          <w:p w:rsidR="003315E0" w:rsidP="003315E0" w:rsidRDefault="003315E0" w14:paraId="13CB595B" wp14:textId="77777777">
            <w:pPr>
              <w:jc w:val="left"/>
              <w:rPr>
                <w:b/>
              </w:rPr>
            </w:pPr>
          </w:p>
          <w:p w:rsidR="003315E0" w:rsidP="003315E0" w:rsidRDefault="003315E0" w14:paraId="6D9C8D39" wp14:textId="77777777">
            <w:pPr>
              <w:jc w:val="left"/>
              <w:rPr>
                <w:b/>
              </w:rPr>
            </w:pPr>
          </w:p>
        </w:tc>
      </w:tr>
      <w:tr xmlns:wp14="http://schemas.microsoft.com/office/word/2010/wordml" w:rsidRPr="00C12CD1" w:rsidR="005A69CC" w:rsidTr="005A69CC" w14:paraId="454CD15F" wp14:textId="77777777">
        <w:tc>
          <w:tcPr>
            <w:tcW w:w="1560" w:type="dxa"/>
            <w:vMerge w:val="restart"/>
            <w:shd w:val="clear" w:color="auto" w:fill="D9D9D9" w:themeFill="background1" w:themeFillShade="D9"/>
          </w:tcPr>
          <w:p w:rsidRPr="00281570" w:rsidR="005A69CC" w:rsidP="005A69CC" w:rsidRDefault="005A69CC" w14:paraId="16026FD4" wp14:textId="77777777">
            <w:pPr>
              <w:pStyle w:val="Heading3"/>
            </w:pPr>
            <w:r>
              <w:t xml:space="preserve">3. </w:t>
            </w:r>
            <w:r w:rsidRPr="00DE25A0">
              <w:t xml:space="preserve">How could </w:t>
            </w:r>
            <w:r>
              <w:t>the organisation</w:t>
            </w:r>
            <w:r w:rsidRPr="00DE25A0">
              <w:t xml:space="preserve"> improve on </w:t>
            </w:r>
            <w:r w:rsidR="00EC4014">
              <w:t>volunteer</w:t>
            </w:r>
            <w:r w:rsidRPr="00DE25A0">
              <w:t xml:space="preserve"> placements?</w:t>
            </w:r>
          </w:p>
          <w:p w:rsidRPr="00C12CD1" w:rsidR="005A69CC" w:rsidP="005A69CC" w:rsidRDefault="005A69CC" w14:paraId="675E05EE" wp14:textId="77777777">
            <w:pPr>
              <w:jc w:val="left"/>
              <w:rPr>
                <w:b/>
              </w:rPr>
            </w:pPr>
          </w:p>
        </w:tc>
        <w:tc>
          <w:tcPr>
            <w:tcW w:w="7229" w:type="dxa"/>
            <w:gridSpan w:val="5"/>
            <w:shd w:val="clear" w:color="auto" w:fill="D9D9D9" w:themeFill="background1" w:themeFillShade="D9"/>
          </w:tcPr>
          <w:p w:rsidRPr="00C12CD1" w:rsidR="005A69CC" w:rsidP="005A69CC" w:rsidRDefault="005A69CC" w14:paraId="637154DA" wp14:textId="77777777">
            <w:pPr>
              <w:jc w:val="left"/>
              <w:rPr>
                <w:b/>
              </w:rPr>
            </w:pPr>
            <w:r>
              <w:rPr>
                <w:b/>
              </w:rPr>
              <w:t>3</w:t>
            </w:r>
            <w:r w:rsidRPr="00C12CD1">
              <w:rPr>
                <w:b/>
              </w:rPr>
              <w:t>.1</w:t>
            </w:r>
            <w:r>
              <w:rPr>
                <w:b/>
              </w:rPr>
              <w:t xml:space="preserve"> </w:t>
            </w:r>
            <w:r w:rsidRPr="00DE25A0">
              <w:rPr>
                <w:b/>
              </w:rPr>
              <w:t xml:space="preserve">Suggestions about how your </w:t>
            </w:r>
            <w:r w:rsidR="00A83049">
              <w:rPr>
                <w:b/>
              </w:rPr>
              <w:t xml:space="preserve">volunteer </w:t>
            </w:r>
            <w:r w:rsidRPr="00DE25A0">
              <w:rPr>
                <w:b/>
              </w:rPr>
              <w:t>placement experience could have been improved.</w:t>
            </w:r>
          </w:p>
        </w:tc>
      </w:tr>
      <w:tr xmlns:wp14="http://schemas.microsoft.com/office/word/2010/wordml" w:rsidR="005A69CC" w:rsidTr="005A69CC" w14:paraId="2FC17F8B" wp14:textId="77777777">
        <w:tc>
          <w:tcPr>
            <w:tcW w:w="1560" w:type="dxa"/>
            <w:vMerge/>
            <w:shd w:val="clear" w:color="auto" w:fill="FFFFFF" w:themeFill="background1"/>
          </w:tcPr>
          <w:p w:rsidR="005A69CC" w:rsidP="005A69CC" w:rsidRDefault="005A69CC" w14:paraId="0A4F7224" wp14:textId="77777777">
            <w:pPr>
              <w:jc w:val="left"/>
              <w:rPr>
                <w:b/>
              </w:rPr>
            </w:pPr>
          </w:p>
        </w:tc>
        <w:tc>
          <w:tcPr>
            <w:tcW w:w="7229" w:type="dxa"/>
            <w:gridSpan w:val="5"/>
            <w:shd w:val="clear" w:color="auto" w:fill="FFFFFF" w:themeFill="background1"/>
          </w:tcPr>
          <w:p w:rsidR="005A69CC" w:rsidP="005A69CC" w:rsidRDefault="005A69CC" w14:paraId="5AE48A43" wp14:textId="77777777">
            <w:pPr>
              <w:jc w:val="left"/>
              <w:rPr>
                <w:b/>
              </w:rPr>
            </w:pPr>
          </w:p>
          <w:p w:rsidR="005A69CC" w:rsidP="005A69CC" w:rsidRDefault="005A69CC" w14:paraId="50F40DEB" wp14:textId="77777777">
            <w:pPr>
              <w:jc w:val="left"/>
              <w:rPr>
                <w:b/>
              </w:rPr>
            </w:pPr>
          </w:p>
          <w:p w:rsidR="005A69CC" w:rsidP="005A69CC" w:rsidRDefault="005A69CC" w14:paraId="77A52294" wp14:textId="77777777">
            <w:pPr>
              <w:jc w:val="left"/>
              <w:rPr>
                <w:b/>
              </w:rPr>
            </w:pPr>
          </w:p>
          <w:p w:rsidR="005A69CC" w:rsidP="005A69CC" w:rsidRDefault="005A69CC" w14:paraId="007DCDA8" wp14:textId="77777777">
            <w:pPr>
              <w:jc w:val="left"/>
              <w:rPr>
                <w:b/>
              </w:rPr>
            </w:pPr>
          </w:p>
        </w:tc>
      </w:tr>
      <w:tr xmlns:wp14="http://schemas.microsoft.com/office/word/2010/wordml" w:rsidR="005A69CC" w:rsidTr="005A69CC" w14:paraId="3C01073D" wp14:textId="77777777">
        <w:tc>
          <w:tcPr>
            <w:tcW w:w="1560" w:type="dxa"/>
            <w:vMerge/>
            <w:shd w:val="clear" w:color="auto" w:fill="D9D9D9" w:themeFill="background1" w:themeFillShade="D9"/>
          </w:tcPr>
          <w:p w:rsidR="005A69CC" w:rsidP="005A69CC" w:rsidRDefault="005A69CC" w14:paraId="450EA2D7" wp14:textId="77777777">
            <w:pPr>
              <w:jc w:val="left"/>
              <w:rPr>
                <w:b/>
              </w:rPr>
            </w:pPr>
          </w:p>
        </w:tc>
        <w:tc>
          <w:tcPr>
            <w:tcW w:w="7229" w:type="dxa"/>
            <w:gridSpan w:val="5"/>
            <w:shd w:val="clear" w:color="auto" w:fill="D9D9D9" w:themeFill="background1" w:themeFillShade="D9"/>
          </w:tcPr>
          <w:p w:rsidR="005A69CC" w:rsidP="005A69CC" w:rsidRDefault="005A69CC" w14:paraId="544C878D" wp14:textId="77777777">
            <w:pPr>
              <w:jc w:val="left"/>
              <w:rPr>
                <w:b/>
              </w:rPr>
            </w:pPr>
            <w:r>
              <w:rPr>
                <w:b/>
              </w:rPr>
              <w:t xml:space="preserve">3.2 </w:t>
            </w:r>
            <w:r w:rsidRPr="00DE25A0">
              <w:rPr>
                <w:b/>
              </w:rPr>
              <w:t xml:space="preserve">Additional resources, information or activities you think would improve future placement experiences for </w:t>
            </w:r>
            <w:r w:rsidR="00EC4014">
              <w:rPr>
                <w:b/>
              </w:rPr>
              <w:t>volunteer</w:t>
            </w:r>
            <w:r w:rsidRPr="00DE25A0">
              <w:rPr>
                <w:b/>
              </w:rPr>
              <w:t xml:space="preserve">s at </w:t>
            </w:r>
            <w:r>
              <w:rPr>
                <w:b/>
              </w:rPr>
              <w:t>the organisation</w:t>
            </w:r>
            <w:r w:rsidRPr="00DE25A0">
              <w:rPr>
                <w:b/>
              </w:rPr>
              <w:t>?</w:t>
            </w:r>
          </w:p>
        </w:tc>
      </w:tr>
      <w:tr xmlns:wp14="http://schemas.microsoft.com/office/word/2010/wordml" w:rsidR="005A69CC" w:rsidTr="005A69CC" w14:paraId="3DD355C9" wp14:textId="77777777">
        <w:tc>
          <w:tcPr>
            <w:tcW w:w="1560" w:type="dxa"/>
            <w:vMerge/>
            <w:shd w:val="clear" w:color="auto" w:fill="FFFFFF" w:themeFill="background1"/>
          </w:tcPr>
          <w:p w:rsidR="005A69CC" w:rsidP="005A69CC" w:rsidRDefault="005A69CC" w14:paraId="1A81F0B1" wp14:textId="77777777">
            <w:pPr>
              <w:jc w:val="left"/>
              <w:rPr>
                <w:b/>
              </w:rPr>
            </w:pPr>
          </w:p>
        </w:tc>
        <w:tc>
          <w:tcPr>
            <w:tcW w:w="7229" w:type="dxa"/>
            <w:gridSpan w:val="5"/>
            <w:shd w:val="clear" w:color="auto" w:fill="FFFFFF" w:themeFill="background1"/>
          </w:tcPr>
          <w:p w:rsidR="005A69CC" w:rsidP="005A69CC" w:rsidRDefault="005A69CC" w14:paraId="717AAFBA" wp14:textId="77777777">
            <w:pPr>
              <w:jc w:val="left"/>
              <w:rPr>
                <w:b/>
              </w:rPr>
            </w:pPr>
          </w:p>
          <w:p w:rsidR="005A69CC" w:rsidP="005A69CC" w:rsidRDefault="005A69CC" w14:paraId="56EE48EE" wp14:textId="77777777">
            <w:pPr>
              <w:jc w:val="left"/>
              <w:rPr>
                <w:b/>
              </w:rPr>
            </w:pPr>
          </w:p>
          <w:p w:rsidR="005A69CC" w:rsidP="005A69CC" w:rsidRDefault="005A69CC" w14:paraId="2908EB2C" wp14:textId="77777777">
            <w:pPr>
              <w:jc w:val="left"/>
              <w:rPr>
                <w:b/>
              </w:rPr>
            </w:pPr>
          </w:p>
          <w:p w:rsidR="005A69CC" w:rsidP="005A69CC" w:rsidRDefault="005A69CC" w14:paraId="121FD38A" wp14:textId="77777777">
            <w:pPr>
              <w:jc w:val="left"/>
              <w:rPr>
                <w:b/>
              </w:rPr>
            </w:pPr>
          </w:p>
        </w:tc>
      </w:tr>
      <w:tr xmlns:wp14="http://schemas.microsoft.com/office/word/2010/wordml" w:rsidR="005A69CC" w:rsidTr="005A69CC" w14:paraId="5A22AD0B" wp14:textId="77777777">
        <w:tc>
          <w:tcPr>
            <w:tcW w:w="8789" w:type="dxa"/>
            <w:gridSpan w:val="6"/>
            <w:shd w:val="clear" w:color="auto" w:fill="D9D9D9" w:themeFill="background1" w:themeFillShade="D9"/>
          </w:tcPr>
          <w:p w:rsidR="005A69CC" w:rsidP="005A69CC" w:rsidRDefault="005A69CC" w14:paraId="5C1A4D47" wp14:textId="77777777">
            <w:pPr>
              <w:pStyle w:val="Heading3"/>
            </w:pPr>
            <w:r>
              <w:t>4. Additional comments</w:t>
            </w:r>
          </w:p>
        </w:tc>
      </w:tr>
      <w:tr xmlns:wp14="http://schemas.microsoft.com/office/word/2010/wordml" w:rsidR="005A69CC" w:rsidTr="005A69CC" w14:paraId="64C61DA5" wp14:textId="77777777">
        <w:tc>
          <w:tcPr>
            <w:tcW w:w="8789" w:type="dxa"/>
            <w:gridSpan w:val="6"/>
            <w:shd w:val="clear" w:color="auto" w:fill="FFFFFF" w:themeFill="background1"/>
          </w:tcPr>
          <w:p w:rsidRPr="00C63ACC" w:rsidR="005A69CC" w:rsidP="005A69CC" w:rsidRDefault="005A69CC" w14:paraId="29CF84AC" wp14:textId="77777777">
            <w:pPr>
              <w:rPr>
                <w:i/>
              </w:rPr>
            </w:pPr>
            <w:r w:rsidRPr="00C63ACC">
              <w:rPr>
                <w:i/>
              </w:rPr>
              <w:t xml:space="preserve">Provide additional comments which may be of value in reviewing the </w:t>
            </w:r>
            <w:r w:rsidR="00EC4014">
              <w:rPr>
                <w:i/>
              </w:rPr>
              <w:t>Volunteer</w:t>
            </w:r>
            <w:r w:rsidRPr="00C63ACC">
              <w:rPr>
                <w:i/>
              </w:rPr>
              <w:t xml:space="preserve"> Program.</w:t>
            </w:r>
          </w:p>
          <w:p w:rsidR="005A69CC" w:rsidP="005A69CC" w:rsidRDefault="005A69CC" w14:paraId="1FE2DD96" wp14:textId="77777777">
            <w:pPr>
              <w:jc w:val="left"/>
              <w:rPr>
                <w:b/>
              </w:rPr>
            </w:pPr>
          </w:p>
          <w:p w:rsidR="005A69CC" w:rsidP="005A69CC" w:rsidRDefault="005A69CC" w14:paraId="27357532" wp14:textId="77777777">
            <w:pPr>
              <w:jc w:val="left"/>
              <w:rPr>
                <w:b/>
              </w:rPr>
            </w:pPr>
          </w:p>
          <w:p w:rsidR="005A69CC" w:rsidP="005A69CC" w:rsidRDefault="005A69CC" w14:paraId="07F023C8" wp14:textId="77777777">
            <w:pPr>
              <w:jc w:val="left"/>
              <w:rPr>
                <w:b/>
              </w:rPr>
            </w:pPr>
          </w:p>
        </w:tc>
      </w:tr>
    </w:tbl>
    <w:p xmlns:wp14="http://schemas.microsoft.com/office/word/2010/wordml" w:rsidR="009B4F38" w:rsidP="002031CF" w:rsidRDefault="009B4F38" w14:paraId="4BDB5498" wp14:textId="77777777"/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233"/>
        <w:gridCol w:w="7556"/>
      </w:tblGrid>
      <w:tr xmlns:wp14="http://schemas.microsoft.com/office/word/2010/wordml" w:rsidRPr="00B37442" w:rsidR="006930DC" w:rsidTr="0032497A" w14:paraId="55ACFA9B" wp14:textId="77777777">
        <w:trPr>
          <w:trHeight w:val="956"/>
        </w:trPr>
        <w:tc>
          <w:tcPr>
            <w:tcW w:w="8789" w:type="dxa"/>
            <w:gridSpan w:val="2"/>
            <w:shd w:val="clear" w:color="auto" w:fill="D9D9D9" w:themeFill="background1" w:themeFillShade="D9"/>
          </w:tcPr>
          <w:p w:rsidR="006930DC" w:rsidP="006C24D1" w:rsidRDefault="006930DC" w14:paraId="05C5219C" wp14:textId="77777777">
            <w:pPr>
              <w:rPr>
                <w:b/>
              </w:rPr>
            </w:pPr>
            <w:r>
              <w:rPr>
                <w:b/>
              </w:rPr>
              <w:t>OFFICE USE ONLY</w:t>
            </w:r>
          </w:p>
          <w:p w:rsidR="006930DC" w:rsidP="006C24D1" w:rsidRDefault="006930DC" w14:paraId="2916C19D" wp14:textId="77777777">
            <w:pPr>
              <w:rPr>
                <w:b/>
              </w:rPr>
            </w:pPr>
          </w:p>
          <w:p w:rsidRPr="00B37442" w:rsidR="006930DC" w:rsidP="006C24D1" w:rsidRDefault="006930DC" w14:paraId="3A32609A" wp14:textId="77777777">
            <w:r>
              <w:rPr>
                <w:b/>
              </w:rPr>
              <w:t xml:space="preserve">Follow up required     </w:t>
            </w:r>
            <w:r w:rsidRPr="00621CE4">
              <w:rPr>
                <w:rFonts w:ascii="Wingdings 2" w:hAnsi="Wingdings 2" w:eastAsia="Wingdings 2" w:cs="Wingdings 2"/>
                <w:b/>
              </w:rPr>
              <w:t>£</w:t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rFonts w:ascii="Wingdings 2" w:hAnsi="Wingdings 2" w:eastAsia="Wingdings 2" w:cs="Wingdings 2"/>
                <w:b/>
              </w:rPr>
              <w:t>£</w:t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</w:tr>
      <w:tr xmlns:wp14="http://schemas.microsoft.com/office/word/2010/wordml" w:rsidRPr="00B37442" w:rsidR="00B37442" w:rsidTr="0032497A" w14:paraId="5CE446E2" wp14:textId="77777777">
        <w:trPr>
          <w:trHeight w:val="465"/>
        </w:trPr>
        <w:tc>
          <w:tcPr>
            <w:tcW w:w="1233" w:type="dxa"/>
            <w:shd w:val="clear" w:color="auto" w:fill="D9D9D9" w:themeFill="background1" w:themeFillShade="D9"/>
          </w:tcPr>
          <w:p w:rsidRPr="00B37442" w:rsidR="00B37442" w:rsidP="00B37442" w:rsidRDefault="006930DC" w14:paraId="2DEDCF4F" wp14:textId="77777777">
            <w:pPr>
              <w:jc w:val="center"/>
              <w:rPr>
                <w:b/>
              </w:rPr>
            </w:pPr>
            <w:r>
              <w:rPr>
                <w:b/>
              </w:rPr>
              <w:t>Action</w:t>
            </w:r>
          </w:p>
        </w:tc>
        <w:tc>
          <w:tcPr>
            <w:tcW w:w="7556" w:type="dxa"/>
          </w:tcPr>
          <w:p w:rsidR="00B37442" w:rsidP="006C24D1" w:rsidRDefault="00B37442" w14:paraId="74869460" wp14:textId="77777777"/>
          <w:p w:rsidRPr="00B37442" w:rsidR="0032497A" w:rsidP="006C24D1" w:rsidRDefault="0032497A" w14:paraId="187F57B8" wp14:textId="77777777"/>
        </w:tc>
      </w:tr>
      <w:tr xmlns:wp14="http://schemas.microsoft.com/office/word/2010/wordml" w:rsidRPr="00B37442" w:rsidR="00B37442" w:rsidTr="0032497A" w14:paraId="6CB37635" wp14:textId="77777777">
        <w:trPr>
          <w:trHeight w:val="499"/>
        </w:trPr>
        <w:tc>
          <w:tcPr>
            <w:tcW w:w="1233" w:type="dxa"/>
            <w:shd w:val="clear" w:color="auto" w:fill="D9D9D9" w:themeFill="background1" w:themeFillShade="D9"/>
          </w:tcPr>
          <w:p w:rsidRPr="00B37442" w:rsidR="00B37442" w:rsidP="00B37442" w:rsidRDefault="006930DC" w14:paraId="108CEA5B" wp14:textId="77777777">
            <w:pPr>
              <w:jc w:val="center"/>
              <w:rPr>
                <w:b/>
              </w:rPr>
            </w:pPr>
            <w:r>
              <w:rPr>
                <w:b/>
              </w:rPr>
              <w:t>initiated</w:t>
            </w:r>
          </w:p>
        </w:tc>
        <w:tc>
          <w:tcPr>
            <w:tcW w:w="7556" w:type="dxa"/>
          </w:tcPr>
          <w:p w:rsidR="00B37442" w:rsidP="006C24D1" w:rsidRDefault="00B37442" w14:paraId="54738AF4" wp14:textId="77777777"/>
          <w:p w:rsidRPr="00B37442" w:rsidR="0032497A" w:rsidP="006C24D1" w:rsidRDefault="0032497A" w14:paraId="46ABBD8F" wp14:textId="77777777"/>
        </w:tc>
      </w:tr>
      <w:tr xmlns:wp14="http://schemas.microsoft.com/office/word/2010/wordml" w:rsidRPr="00B37442" w:rsidR="00B37442" w:rsidTr="0032497A" w14:paraId="37A35AC9" wp14:textId="77777777">
        <w:trPr>
          <w:trHeight w:val="465"/>
        </w:trPr>
        <w:tc>
          <w:tcPr>
            <w:tcW w:w="1233" w:type="dxa"/>
            <w:shd w:val="clear" w:color="auto" w:fill="D9D9D9" w:themeFill="background1" w:themeFillShade="D9"/>
          </w:tcPr>
          <w:p w:rsidRPr="00B37442" w:rsidR="00B37442" w:rsidP="00B37442" w:rsidRDefault="006930DC" w14:paraId="59CF18FC" wp14:textId="77777777">
            <w:pPr>
              <w:jc w:val="center"/>
              <w:rPr>
                <w:b/>
              </w:rPr>
            </w:pPr>
            <w:r>
              <w:rPr>
                <w:b/>
              </w:rPr>
              <w:t xml:space="preserve">Completed </w:t>
            </w:r>
          </w:p>
        </w:tc>
        <w:tc>
          <w:tcPr>
            <w:tcW w:w="7556" w:type="dxa"/>
          </w:tcPr>
          <w:p w:rsidR="0032497A" w:rsidP="006C24D1" w:rsidRDefault="0032497A" w14:paraId="06BBA33E" wp14:textId="77777777"/>
          <w:p w:rsidRPr="00B37442" w:rsidR="0032497A" w:rsidP="006C24D1" w:rsidRDefault="0032497A" w14:paraId="464FCBC1" wp14:textId="77777777"/>
        </w:tc>
      </w:tr>
    </w:tbl>
    <w:p xmlns:wp14="http://schemas.microsoft.com/office/word/2010/wordml" w:rsidR="00D462B0" w:rsidP="002031CF" w:rsidRDefault="00D462B0" w14:paraId="5C8C6B09" wp14:textId="77777777"/>
    <w:p xmlns:wp14="http://schemas.microsoft.com/office/word/2010/wordml" w:rsidR="0081610F" w:rsidP="002031CF" w:rsidRDefault="0081610F" w14:paraId="3382A365" wp14:textId="77777777">
      <w:bookmarkStart w:name="_GoBack" w:id="0"/>
      <w:bookmarkEnd w:id="0"/>
    </w:p>
    <w:sectPr w:rsidR="0081610F" w:rsidSect="006322A4">
      <w:footerReference w:type="default" r:id="rId8"/>
      <w:pgSz w:w="11900" w:h="16820" w:orient="portrait"/>
      <w:pgMar w:top="1134" w:right="1552" w:bottom="1276" w:left="15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xmlns:wp14="http://schemas.microsoft.com/office/word/2010/wordml" w:rsidR="003B3BC8" w:rsidP="00F90996" w:rsidRDefault="003B3BC8" w14:paraId="62199465" wp14:textId="77777777">
      <w:r>
        <w:separator/>
      </w:r>
    </w:p>
  </w:endnote>
  <w:endnote w:type="continuationSeparator" w:id="0">
    <w:p xmlns:wp14="http://schemas.microsoft.com/office/word/2010/wordml" w:rsidR="003B3BC8" w:rsidP="00F90996" w:rsidRDefault="003B3BC8" w14:paraId="0DA123B1" wp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auto"/>
    <w:pitch w:val="variable"/>
    <w:sig w:usb0="03000000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xmlns:wp14="http://schemas.microsoft.com/office/word/2010/wordml" w:rsidRPr="0086262A" w:rsidR="009D185F" w:rsidP="00CE795B" w:rsidRDefault="00EC4014" w14:paraId="0AEB9038" wp14:textId="77777777">
    <w:pPr>
      <w:pStyle w:val="Footer"/>
    </w:pPr>
    <w:r>
      <w:t>Volunteer</w:t>
    </w:r>
    <w:r w:rsidR="00E9727D">
      <w:t xml:space="preserve"> evaluation form </w:t>
    </w:r>
    <w:r w:rsidR="009D185F">
      <w:t xml:space="preserve">- </w:t>
    </w:r>
    <w:r w:rsidRPr="00EA00FF" w:rsidR="009D185F">
      <w:t>[month, y</w:t>
    </w:r>
    <w:r w:rsidR="00F60DAA">
      <w:t>ea</w:t>
    </w:r>
    <w:r w:rsidRPr="00EA00FF" w:rsidR="009D185F">
      <w:t>r]</w:t>
    </w:r>
    <w:sdt>
      <w:sdtPr>
        <w:id w:val="-1238936835"/>
        <w:docPartObj>
          <w:docPartGallery w:val="Page Numbers (Top of Page)"/>
          <w:docPartUnique/>
        </w:docPartObj>
      </w:sdtPr>
      <w:sdtEndPr/>
      <w:sdtContent>
        <w:r w:rsidR="005E126E">
          <w:t xml:space="preserve"> </w:t>
        </w:r>
        <w:r w:rsidR="009D185F">
          <w:tab/>
        </w:r>
        <w:r w:rsidR="000535F6">
          <w:tab/>
        </w:r>
        <w:r w:rsidRPr="0086262A" w:rsidR="009D185F">
          <w:t xml:space="preserve">Page </w:t>
        </w:r>
        <w:r w:rsidRPr="0086262A" w:rsidR="009D185F">
          <w:fldChar w:fldCharType="begin"/>
        </w:r>
        <w:r w:rsidRPr="0086262A" w:rsidR="009D185F">
          <w:instrText xml:space="preserve"> PAGE </w:instrText>
        </w:r>
        <w:r w:rsidRPr="0086262A" w:rsidR="009D185F">
          <w:fldChar w:fldCharType="separate"/>
        </w:r>
        <w:r w:rsidR="00E9727D">
          <w:rPr>
            <w:noProof/>
          </w:rPr>
          <w:t>1</w:t>
        </w:r>
        <w:r w:rsidRPr="0086262A" w:rsidR="009D185F">
          <w:fldChar w:fldCharType="end"/>
        </w:r>
        <w:r w:rsidRPr="0086262A" w:rsidR="009D185F">
          <w:t xml:space="preserve"> of </w:t>
        </w:r>
        <w:r>
          <w:fldChar w:fldCharType="begin"/>
        </w:r>
        <w:r>
          <w:instrText> NUMPAGES  </w:instrText>
        </w:r>
        <w:r>
          <w:fldChar w:fldCharType="separate"/>
        </w:r>
        <w:r w:rsidR="00E9727D">
          <w:rPr>
            <w:noProof/>
          </w:rPr>
          <w:t>2</w:t>
        </w:r>
        <w:r>
          <w:fldChar w:fldCharType="end"/>
        </w:r>
      </w:sdtContent>
    </w:sdt>
  </w:p>
  <w:p xmlns:wp14="http://schemas.microsoft.com/office/word/2010/wordml" w:rsidR="009D185F" w:rsidRDefault="009D185F" w14:paraId="5C71F136" wp14:textId="7777777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xmlns:wp14="http://schemas.microsoft.com/office/word/2010/wordml" w:rsidR="003B3BC8" w:rsidP="00F90996" w:rsidRDefault="003B3BC8" w14:paraId="4C4CEA3D" wp14:textId="77777777">
      <w:r>
        <w:separator/>
      </w:r>
    </w:p>
  </w:footnote>
  <w:footnote w:type="continuationSeparator" w:id="0">
    <w:p xmlns:wp14="http://schemas.microsoft.com/office/word/2010/wordml" w:rsidR="003B3BC8" w:rsidP="00F90996" w:rsidRDefault="003B3BC8" w14:paraId="50895670" wp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CA54E5"/>
    <w:multiLevelType w:val="hybridMultilevel"/>
    <w:tmpl w:val="DF848C00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981227"/>
    <w:multiLevelType w:val="hybridMultilevel"/>
    <w:tmpl w:val="AC56D8D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hint="default" w:ascii="Courier New" w:hAnsi="Courier New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3">
    <w:nsid w:val="086362DE"/>
    <w:multiLevelType w:val="hybridMultilevel"/>
    <w:tmpl w:val="4846F7C8"/>
    <w:lvl w:ilvl="0" w:tplc="FA482952">
      <w:start w:val="1"/>
      <w:numFmt w:val="bullet"/>
      <w:lvlText w:val="»"/>
      <w:lvlJc w:val="left"/>
      <w:pPr>
        <w:ind w:left="360" w:hanging="360"/>
      </w:pPr>
      <w:rPr>
        <w:rFonts w:hint="default" w:ascii="Courier New" w:hAnsi="Courier New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4">
    <w:nsid w:val="09467093"/>
    <w:multiLevelType w:val="hybridMultilevel"/>
    <w:tmpl w:val="2744D618"/>
    <w:lvl w:ilvl="0" w:tplc="FA482952">
      <w:start w:val="1"/>
      <w:numFmt w:val="bullet"/>
      <w:lvlText w:val="»"/>
      <w:lvlJc w:val="left"/>
      <w:pPr>
        <w:ind w:left="360" w:hanging="360"/>
      </w:pPr>
      <w:rPr>
        <w:rFonts w:hint="default" w:ascii="Courier New" w:hAnsi="Courier New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5">
    <w:nsid w:val="1C396A4D"/>
    <w:multiLevelType w:val="hybridMultilevel"/>
    <w:tmpl w:val="92D2E944"/>
    <w:lvl w:ilvl="0" w:tplc="D54C3D9A">
      <w:numFmt w:val="bullet"/>
      <w:lvlText w:val="»"/>
      <w:lvlJc w:val="left"/>
      <w:pPr>
        <w:ind w:left="360" w:hanging="360"/>
      </w:pPr>
      <w:rPr>
        <w:rFonts w:hint="default" w:ascii="Courier New" w:hAnsi="Courier New" w:eastAsia="Times New Roman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6">
    <w:nsid w:val="2990405A"/>
    <w:multiLevelType w:val="hybridMultilevel"/>
    <w:tmpl w:val="9738B2AA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61256D"/>
    <w:multiLevelType w:val="hybridMultilevel"/>
    <w:tmpl w:val="0652B728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A482952">
      <w:start w:val="1"/>
      <w:numFmt w:val="bullet"/>
      <w:lvlText w:val="»"/>
      <w:lvlJc w:val="left"/>
      <w:pPr>
        <w:ind w:left="1080" w:hanging="360"/>
      </w:pPr>
      <w:rPr>
        <w:rFonts w:hint="default" w:ascii="Courier New" w:hAnsi="Courier New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8">
    <w:nsid w:val="4AD0591D"/>
    <w:multiLevelType w:val="hybridMultilevel"/>
    <w:tmpl w:val="DF042B1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95D7BA0"/>
    <w:multiLevelType w:val="hybridMultilevel"/>
    <w:tmpl w:val="F072F1B0"/>
    <w:lvl w:ilvl="0" w:tplc="FA482952">
      <w:start w:val="1"/>
      <w:numFmt w:val="bullet"/>
      <w:lvlText w:val="»"/>
      <w:lvlJc w:val="left"/>
      <w:pPr>
        <w:ind w:left="360" w:hanging="360"/>
      </w:pPr>
      <w:rPr>
        <w:rFonts w:hint="default" w:ascii="Courier New" w:hAnsi="Courier New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0">
    <w:nsid w:val="5BE22795"/>
    <w:multiLevelType w:val="hybridMultilevel"/>
    <w:tmpl w:val="5FFE0E4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7B0F94"/>
    <w:multiLevelType w:val="hybridMultilevel"/>
    <w:tmpl w:val="A9386388"/>
    <w:lvl w:ilvl="0" w:tplc="FA482952">
      <w:start w:val="1"/>
      <w:numFmt w:val="bullet"/>
      <w:lvlText w:val="»"/>
      <w:lvlJc w:val="left"/>
      <w:pPr>
        <w:ind w:left="360" w:hanging="360"/>
      </w:pPr>
      <w:rPr>
        <w:rFonts w:hint="default" w:ascii="Courier New" w:hAnsi="Courier New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2">
    <w:nsid w:val="67417C89"/>
    <w:multiLevelType w:val="hybridMultilevel"/>
    <w:tmpl w:val="48B00F2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F4754BA"/>
    <w:multiLevelType w:val="hybridMultilevel"/>
    <w:tmpl w:val="0586692C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hint="default" w:ascii="Courier New" w:hAnsi="Courier New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num w:numId="1">
    <w:abstractNumId w:val="14"/>
  </w:num>
  <w:num w:numId="2">
    <w:abstractNumId w:val="2"/>
  </w:num>
  <w:num w:numId="3">
    <w:abstractNumId w:val="7"/>
  </w:num>
  <w:num w:numId="4">
    <w:abstractNumId w:val="12"/>
  </w:num>
  <w:num w:numId="5">
    <w:abstractNumId w:val="4"/>
  </w:num>
  <w:num w:numId="6">
    <w:abstractNumId w:val="3"/>
  </w:num>
  <w:num w:numId="7">
    <w:abstractNumId w:val="5"/>
  </w:num>
  <w:num w:numId="8">
    <w:abstractNumId w:val="11"/>
  </w:num>
  <w:num w:numId="9">
    <w:abstractNumId w:val="10"/>
  </w:num>
  <w:num w:numId="10">
    <w:abstractNumId w:val="9"/>
  </w:num>
  <w:num w:numId="11">
    <w:abstractNumId w:val="8"/>
  </w:num>
  <w:num w:numId="12">
    <w:abstractNumId w:val="6"/>
  </w:num>
  <w:num w:numId="13">
    <w:abstractNumId w:val="1"/>
  </w:num>
  <w:num w:numId="14">
    <w:abstractNumId w:val="13"/>
  </w:num>
  <w:num w:numId="15">
    <w:abstractNumId w:val="0"/>
  </w:num>
  <w:numIdMacAtCleanup w:val="2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 wp14">
  <w:zoom w:percent="100"/>
  <w:embedSystemFonts/>
  <w:attachedTemplate r:id="rId1"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trackRevisions w:val="false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BC8"/>
    <w:rsid w:val="000015C4"/>
    <w:rsid w:val="00002D49"/>
    <w:rsid w:val="000053E0"/>
    <w:rsid w:val="00006130"/>
    <w:rsid w:val="0001491E"/>
    <w:rsid w:val="000203F1"/>
    <w:rsid w:val="0004221E"/>
    <w:rsid w:val="000455F6"/>
    <w:rsid w:val="00045DD6"/>
    <w:rsid w:val="00046F2C"/>
    <w:rsid w:val="000502A3"/>
    <w:rsid w:val="000535F6"/>
    <w:rsid w:val="000558FB"/>
    <w:rsid w:val="00060033"/>
    <w:rsid w:val="000706D2"/>
    <w:rsid w:val="00071F8C"/>
    <w:rsid w:val="00071FBF"/>
    <w:rsid w:val="00076E9B"/>
    <w:rsid w:val="00083AE8"/>
    <w:rsid w:val="00095D71"/>
    <w:rsid w:val="000A0270"/>
    <w:rsid w:val="000A6BC5"/>
    <w:rsid w:val="000B2945"/>
    <w:rsid w:val="000B3D41"/>
    <w:rsid w:val="000B3EC8"/>
    <w:rsid w:val="000B4E0D"/>
    <w:rsid w:val="000B55D0"/>
    <w:rsid w:val="000E2650"/>
    <w:rsid w:val="000F1FD3"/>
    <w:rsid w:val="000F28C5"/>
    <w:rsid w:val="000F5EC2"/>
    <w:rsid w:val="000F60E1"/>
    <w:rsid w:val="000F6A82"/>
    <w:rsid w:val="000F74BB"/>
    <w:rsid w:val="0010149D"/>
    <w:rsid w:val="0011432D"/>
    <w:rsid w:val="00131412"/>
    <w:rsid w:val="00141943"/>
    <w:rsid w:val="00152E8B"/>
    <w:rsid w:val="0017710F"/>
    <w:rsid w:val="00186153"/>
    <w:rsid w:val="001F6885"/>
    <w:rsid w:val="001F6BBC"/>
    <w:rsid w:val="002031CF"/>
    <w:rsid w:val="002100BB"/>
    <w:rsid w:val="002145D1"/>
    <w:rsid w:val="00214B46"/>
    <w:rsid w:val="00231162"/>
    <w:rsid w:val="002335AB"/>
    <w:rsid w:val="00235498"/>
    <w:rsid w:val="00237AF6"/>
    <w:rsid w:val="002425EE"/>
    <w:rsid w:val="00252CF2"/>
    <w:rsid w:val="002608EB"/>
    <w:rsid w:val="002719A1"/>
    <w:rsid w:val="00274906"/>
    <w:rsid w:val="0028131A"/>
    <w:rsid w:val="00281570"/>
    <w:rsid w:val="0028761F"/>
    <w:rsid w:val="00292CE1"/>
    <w:rsid w:val="002A68C7"/>
    <w:rsid w:val="002B3564"/>
    <w:rsid w:val="002B42F4"/>
    <w:rsid w:val="002C4ECA"/>
    <w:rsid w:val="002C733E"/>
    <w:rsid w:val="002D06D4"/>
    <w:rsid w:val="002D4DBE"/>
    <w:rsid w:val="002F0C46"/>
    <w:rsid w:val="002F3776"/>
    <w:rsid w:val="00302BAE"/>
    <w:rsid w:val="0031459C"/>
    <w:rsid w:val="0032497A"/>
    <w:rsid w:val="0032737D"/>
    <w:rsid w:val="00327813"/>
    <w:rsid w:val="003315E0"/>
    <w:rsid w:val="003362A3"/>
    <w:rsid w:val="00345FF0"/>
    <w:rsid w:val="00354A3B"/>
    <w:rsid w:val="00363857"/>
    <w:rsid w:val="003648EB"/>
    <w:rsid w:val="003659CE"/>
    <w:rsid w:val="003747BA"/>
    <w:rsid w:val="0038523D"/>
    <w:rsid w:val="00386ABA"/>
    <w:rsid w:val="00392075"/>
    <w:rsid w:val="003A0DD6"/>
    <w:rsid w:val="003A6B58"/>
    <w:rsid w:val="003B3BC8"/>
    <w:rsid w:val="003C3040"/>
    <w:rsid w:val="003C6BBD"/>
    <w:rsid w:val="003D1708"/>
    <w:rsid w:val="003E3A7F"/>
    <w:rsid w:val="003F13DB"/>
    <w:rsid w:val="00402EE6"/>
    <w:rsid w:val="00405829"/>
    <w:rsid w:val="00407BFA"/>
    <w:rsid w:val="00422F34"/>
    <w:rsid w:val="00426701"/>
    <w:rsid w:val="004307D7"/>
    <w:rsid w:val="00432692"/>
    <w:rsid w:val="00433C26"/>
    <w:rsid w:val="00435EAA"/>
    <w:rsid w:val="004425BD"/>
    <w:rsid w:val="00446173"/>
    <w:rsid w:val="0045115E"/>
    <w:rsid w:val="00473E93"/>
    <w:rsid w:val="00475AAF"/>
    <w:rsid w:val="00486D14"/>
    <w:rsid w:val="00491FEB"/>
    <w:rsid w:val="00493272"/>
    <w:rsid w:val="00495C4D"/>
    <w:rsid w:val="00496912"/>
    <w:rsid w:val="00497771"/>
    <w:rsid w:val="004A5F46"/>
    <w:rsid w:val="004B5AEC"/>
    <w:rsid w:val="004C30C7"/>
    <w:rsid w:val="004C3569"/>
    <w:rsid w:val="004D28B8"/>
    <w:rsid w:val="004D564A"/>
    <w:rsid w:val="004E77CF"/>
    <w:rsid w:val="00501EDF"/>
    <w:rsid w:val="005046D9"/>
    <w:rsid w:val="00521FEC"/>
    <w:rsid w:val="00531C48"/>
    <w:rsid w:val="00536AC3"/>
    <w:rsid w:val="00542623"/>
    <w:rsid w:val="0054290D"/>
    <w:rsid w:val="00555073"/>
    <w:rsid w:val="0057111A"/>
    <w:rsid w:val="00583D94"/>
    <w:rsid w:val="00586D77"/>
    <w:rsid w:val="0058713A"/>
    <w:rsid w:val="005926DD"/>
    <w:rsid w:val="00592C78"/>
    <w:rsid w:val="00595E0C"/>
    <w:rsid w:val="005A0699"/>
    <w:rsid w:val="005A0F67"/>
    <w:rsid w:val="005A169E"/>
    <w:rsid w:val="005A3C52"/>
    <w:rsid w:val="005A540C"/>
    <w:rsid w:val="005A69CC"/>
    <w:rsid w:val="005B31C7"/>
    <w:rsid w:val="005B5C55"/>
    <w:rsid w:val="005C7779"/>
    <w:rsid w:val="005D30C0"/>
    <w:rsid w:val="005E0C6C"/>
    <w:rsid w:val="005E126E"/>
    <w:rsid w:val="005F19F8"/>
    <w:rsid w:val="005F2A54"/>
    <w:rsid w:val="00602F12"/>
    <w:rsid w:val="00604895"/>
    <w:rsid w:val="00610A59"/>
    <w:rsid w:val="00621CE4"/>
    <w:rsid w:val="006220D5"/>
    <w:rsid w:val="006232D4"/>
    <w:rsid w:val="0062471B"/>
    <w:rsid w:val="006322A4"/>
    <w:rsid w:val="00632857"/>
    <w:rsid w:val="00632E76"/>
    <w:rsid w:val="00634B64"/>
    <w:rsid w:val="00660B59"/>
    <w:rsid w:val="00670CC7"/>
    <w:rsid w:val="0067305B"/>
    <w:rsid w:val="00685B58"/>
    <w:rsid w:val="00685F25"/>
    <w:rsid w:val="006915D5"/>
    <w:rsid w:val="006930DC"/>
    <w:rsid w:val="00694BE7"/>
    <w:rsid w:val="006A0651"/>
    <w:rsid w:val="006A5663"/>
    <w:rsid w:val="006B1539"/>
    <w:rsid w:val="006B6CCE"/>
    <w:rsid w:val="006B6E47"/>
    <w:rsid w:val="006D27DC"/>
    <w:rsid w:val="006D62B7"/>
    <w:rsid w:val="006E0074"/>
    <w:rsid w:val="006E6937"/>
    <w:rsid w:val="006F56A5"/>
    <w:rsid w:val="007047C0"/>
    <w:rsid w:val="00716668"/>
    <w:rsid w:val="00721F70"/>
    <w:rsid w:val="00730AA7"/>
    <w:rsid w:val="007316E7"/>
    <w:rsid w:val="007323C8"/>
    <w:rsid w:val="0073578B"/>
    <w:rsid w:val="007361AD"/>
    <w:rsid w:val="00754ECA"/>
    <w:rsid w:val="0075508D"/>
    <w:rsid w:val="00756BFD"/>
    <w:rsid w:val="0075718E"/>
    <w:rsid w:val="00782D00"/>
    <w:rsid w:val="00785E47"/>
    <w:rsid w:val="007860DF"/>
    <w:rsid w:val="007B6533"/>
    <w:rsid w:val="007C5549"/>
    <w:rsid w:val="007E7F27"/>
    <w:rsid w:val="007F30EC"/>
    <w:rsid w:val="008047ED"/>
    <w:rsid w:val="0081610F"/>
    <w:rsid w:val="0081631E"/>
    <w:rsid w:val="00817821"/>
    <w:rsid w:val="0082105A"/>
    <w:rsid w:val="00823012"/>
    <w:rsid w:val="00825FE3"/>
    <w:rsid w:val="008300D9"/>
    <w:rsid w:val="008359BE"/>
    <w:rsid w:val="00845AB9"/>
    <w:rsid w:val="00846D29"/>
    <w:rsid w:val="00862935"/>
    <w:rsid w:val="00873620"/>
    <w:rsid w:val="008848E3"/>
    <w:rsid w:val="00886745"/>
    <w:rsid w:val="00892A12"/>
    <w:rsid w:val="008A4250"/>
    <w:rsid w:val="008A61CA"/>
    <w:rsid w:val="008B251F"/>
    <w:rsid w:val="008B535A"/>
    <w:rsid w:val="008C67E9"/>
    <w:rsid w:val="008C7BF9"/>
    <w:rsid w:val="008E0925"/>
    <w:rsid w:val="008E5214"/>
    <w:rsid w:val="008E69A1"/>
    <w:rsid w:val="008F561B"/>
    <w:rsid w:val="00913FAA"/>
    <w:rsid w:val="009159DF"/>
    <w:rsid w:val="00921EE7"/>
    <w:rsid w:val="009324A6"/>
    <w:rsid w:val="009447BE"/>
    <w:rsid w:val="00951C04"/>
    <w:rsid w:val="00957124"/>
    <w:rsid w:val="0095715D"/>
    <w:rsid w:val="00960F28"/>
    <w:rsid w:val="009716A4"/>
    <w:rsid w:val="009A0BF7"/>
    <w:rsid w:val="009A3DEE"/>
    <w:rsid w:val="009B4F38"/>
    <w:rsid w:val="009B6ABF"/>
    <w:rsid w:val="009C40B1"/>
    <w:rsid w:val="009C4C4F"/>
    <w:rsid w:val="009C7314"/>
    <w:rsid w:val="009D185F"/>
    <w:rsid w:val="009D19D9"/>
    <w:rsid w:val="009D50FB"/>
    <w:rsid w:val="009D6D4C"/>
    <w:rsid w:val="009E71E8"/>
    <w:rsid w:val="009F6E79"/>
    <w:rsid w:val="00A019F3"/>
    <w:rsid w:val="00A068B1"/>
    <w:rsid w:val="00A17B61"/>
    <w:rsid w:val="00A31F26"/>
    <w:rsid w:val="00A32DD8"/>
    <w:rsid w:val="00A368B1"/>
    <w:rsid w:val="00A37566"/>
    <w:rsid w:val="00A4121C"/>
    <w:rsid w:val="00A446EF"/>
    <w:rsid w:val="00A6232C"/>
    <w:rsid w:val="00A6280E"/>
    <w:rsid w:val="00A641DA"/>
    <w:rsid w:val="00A74ACD"/>
    <w:rsid w:val="00A7507C"/>
    <w:rsid w:val="00A76BD4"/>
    <w:rsid w:val="00A8008C"/>
    <w:rsid w:val="00A81D94"/>
    <w:rsid w:val="00A83049"/>
    <w:rsid w:val="00A85C42"/>
    <w:rsid w:val="00A9733D"/>
    <w:rsid w:val="00AA00F0"/>
    <w:rsid w:val="00AA3125"/>
    <w:rsid w:val="00AB7AF9"/>
    <w:rsid w:val="00AC07FE"/>
    <w:rsid w:val="00AC655E"/>
    <w:rsid w:val="00AD628D"/>
    <w:rsid w:val="00AE1B08"/>
    <w:rsid w:val="00AE1FCD"/>
    <w:rsid w:val="00AE2FE6"/>
    <w:rsid w:val="00AE4E61"/>
    <w:rsid w:val="00AF1AFF"/>
    <w:rsid w:val="00AF2C6C"/>
    <w:rsid w:val="00AF4DAE"/>
    <w:rsid w:val="00B0568A"/>
    <w:rsid w:val="00B05A85"/>
    <w:rsid w:val="00B10B36"/>
    <w:rsid w:val="00B13810"/>
    <w:rsid w:val="00B23E9B"/>
    <w:rsid w:val="00B25012"/>
    <w:rsid w:val="00B2740B"/>
    <w:rsid w:val="00B3070A"/>
    <w:rsid w:val="00B37442"/>
    <w:rsid w:val="00B37F6E"/>
    <w:rsid w:val="00B43DEB"/>
    <w:rsid w:val="00B57D3C"/>
    <w:rsid w:val="00B716ED"/>
    <w:rsid w:val="00B71916"/>
    <w:rsid w:val="00B81C4C"/>
    <w:rsid w:val="00B84AA7"/>
    <w:rsid w:val="00B956B9"/>
    <w:rsid w:val="00BA3C8E"/>
    <w:rsid w:val="00BA4F75"/>
    <w:rsid w:val="00BA53EB"/>
    <w:rsid w:val="00BA5CF1"/>
    <w:rsid w:val="00BB37B4"/>
    <w:rsid w:val="00BE2B15"/>
    <w:rsid w:val="00BE2E1D"/>
    <w:rsid w:val="00BF416D"/>
    <w:rsid w:val="00BF4FDC"/>
    <w:rsid w:val="00C0709D"/>
    <w:rsid w:val="00C108FF"/>
    <w:rsid w:val="00C12CD1"/>
    <w:rsid w:val="00C15834"/>
    <w:rsid w:val="00C21E3F"/>
    <w:rsid w:val="00C2316E"/>
    <w:rsid w:val="00C40780"/>
    <w:rsid w:val="00C40EB0"/>
    <w:rsid w:val="00C53173"/>
    <w:rsid w:val="00C541A5"/>
    <w:rsid w:val="00C55E2D"/>
    <w:rsid w:val="00C568DE"/>
    <w:rsid w:val="00C63ACC"/>
    <w:rsid w:val="00C838A3"/>
    <w:rsid w:val="00C91CBC"/>
    <w:rsid w:val="00CA6676"/>
    <w:rsid w:val="00CB16AB"/>
    <w:rsid w:val="00CD4ED0"/>
    <w:rsid w:val="00CD5398"/>
    <w:rsid w:val="00CE0127"/>
    <w:rsid w:val="00CE08AA"/>
    <w:rsid w:val="00CE17C8"/>
    <w:rsid w:val="00CE301C"/>
    <w:rsid w:val="00CE47AA"/>
    <w:rsid w:val="00CE795B"/>
    <w:rsid w:val="00D001A0"/>
    <w:rsid w:val="00D017B1"/>
    <w:rsid w:val="00D03192"/>
    <w:rsid w:val="00D10BA3"/>
    <w:rsid w:val="00D14222"/>
    <w:rsid w:val="00D20A6C"/>
    <w:rsid w:val="00D2242A"/>
    <w:rsid w:val="00D229CC"/>
    <w:rsid w:val="00D2746B"/>
    <w:rsid w:val="00D336FA"/>
    <w:rsid w:val="00D462B0"/>
    <w:rsid w:val="00D47D45"/>
    <w:rsid w:val="00D47EC0"/>
    <w:rsid w:val="00D51903"/>
    <w:rsid w:val="00D5377F"/>
    <w:rsid w:val="00D70A13"/>
    <w:rsid w:val="00D71BC7"/>
    <w:rsid w:val="00D84855"/>
    <w:rsid w:val="00D860E1"/>
    <w:rsid w:val="00DA316F"/>
    <w:rsid w:val="00DA59C5"/>
    <w:rsid w:val="00DA62CF"/>
    <w:rsid w:val="00DA6570"/>
    <w:rsid w:val="00DB0346"/>
    <w:rsid w:val="00DB1845"/>
    <w:rsid w:val="00DB2134"/>
    <w:rsid w:val="00DB5E2B"/>
    <w:rsid w:val="00DB5EC5"/>
    <w:rsid w:val="00DD153D"/>
    <w:rsid w:val="00DD1F52"/>
    <w:rsid w:val="00DE008D"/>
    <w:rsid w:val="00DE25A0"/>
    <w:rsid w:val="00DE415E"/>
    <w:rsid w:val="00DF40B5"/>
    <w:rsid w:val="00DF5ABE"/>
    <w:rsid w:val="00DF74CC"/>
    <w:rsid w:val="00E04BC7"/>
    <w:rsid w:val="00E108D8"/>
    <w:rsid w:val="00E118D0"/>
    <w:rsid w:val="00E16E9A"/>
    <w:rsid w:val="00E232FB"/>
    <w:rsid w:val="00E25030"/>
    <w:rsid w:val="00E311A9"/>
    <w:rsid w:val="00E31E87"/>
    <w:rsid w:val="00E40374"/>
    <w:rsid w:val="00E4226F"/>
    <w:rsid w:val="00E50B96"/>
    <w:rsid w:val="00E53963"/>
    <w:rsid w:val="00E63952"/>
    <w:rsid w:val="00E65F8D"/>
    <w:rsid w:val="00E67649"/>
    <w:rsid w:val="00E74A81"/>
    <w:rsid w:val="00E93501"/>
    <w:rsid w:val="00E935FB"/>
    <w:rsid w:val="00E9727D"/>
    <w:rsid w:val="00EC4014"/>
    <w:rsid w:val="00EC514B"/>
    <w:rsid w:val="00ED01DB"/>
    <w:rsid w:val="00EE0814"/>
    <w:rsid w:val="00EE4159"/>
    <w:rsid w:val="00EF08BB"/>
    <w:rsid w:val="00EF18DE"/>
    <w:rsid w:val="00EF379C"/>
    <w:rsid w:val="00F01839"/>
    <w:rsid w:val="00F103BD"/>
    <w:rsid w:val="00F10799"/>
    <w:rsid w:val="00F130F8"/>
    <w:rsid w:val="00F24388"/>
    <w:rsid w:val="00F404D2"/>
    <w:rsid w:val="00F44E1D"/>
    <w:rsid w:val="00F60DAA"/>
    <w:rsid w:val="00F6287E"/>
    <w:rsid w:val="00F84259"/>
    <w:rsid w:val="00F90996"/>
    <w:rsid w:val="00F90F95"/>
    <w:rsid w:val="00F91BFD"/>
    <w:rsid w:val="00F931D3"/>
    <w:rsid w:val="00FA5FCE"/>
    <w:rsid w:val="00FB0E2D"/>
    <w:rsid w:val="00FB1A34"/>
    <w:rsid w:val="00FB361D"/>
    <w:rsid w:val="00FB5A1D"/>
    <w:rsid w:val="00FC7E0A"/>
    <w:rsid w:val="00FD1BC4"/>
    <w:rsid w:val="00FE1B20"/>
    <w:rsid w:val="00FF03CA"/>
    <w:rsid w:val="209A4D2D"/>
    <w:rsid w:val="36BDC19B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5057"/>
    <o:shapelayout v:ext="edit">
      <o:idmap v:ext="edit" data="1"/>
    </o:shapelayout>
  </w:shapeDefaults>
  <w:decimalSymbol w:val="."/>
  <w:listSeparator w:val=","/>
  <w14:docId w14:val="32221191"/>
  <w15:docId w15:val="{E5CD94FE-D6F5-4841-BE74-0AA574464611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EastAsia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 w:qFormat="1"/>
    <w:lsdException w:name="toc 2" w:uiPriority="39" w:semiHidden="1" w:unhideWhenUsed="1" w:qFormat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aliases w:val="Normal_Toolkit"/>
    <w:qFormat/>
    <w:rsid w:val="00A81D94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0A0270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44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semiHidden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styleId="DocumentMapChar" w:customStyle="1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color="auto" w:sz="4" w:space="1"/>
      </w:pBdr>
      <w:tabs>
        <w:tab w:val="center" w:pos="4320"/>
        <w:tab w:val="right" w:pos="8640"/>
      </w:tabs>
    </w:pPr>
    <w:rPr>
      <w:sz w:val="20"/>
    </w:rPr>
  </w:style>
  <w:style w:type="character" w:styleId="FooterChar" w:customStyle="1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styleId="Heading1Char" w:customStyle="1">
    <w:name w:val="Heading 1 Char"/>
    <w:aliases w:val="Toolkit_policy_title Char"/>
    <w:basedOn w:val="DefaultParagraphFont"/>
    <w:link w:val="Heading1"/>
    <w:uiPriority w:val="9"/>
    <w:rsid w:val="000A0270"/>
    <w:rPr>
      <w:rFonts w:ascii="Arial Narrow" w:hAnsi="Arial Narrow" w:eastAsiaTheme="majorEastAsia" w:cstheme="majorBidi"/>
      <w:b/>
      <w:bCs/>
      <w:caps/>
      <w:sz w:val="44"/>
      <w:shd w:val="clear" w:color="auto" w:fill="000000"/>
    </w:rPr>
  </w:style>
  <w:style w:type="character" w:styleId="Heading2Char" w:customStyle="1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hAnsi="Arial Narrow" w:eastAsiaTheme="majorEastAsia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color="auto" w:sz="2" w:space="1"/>
        <w:left w:val="single" w:color="auto" w:sz="2" w:space="4"/>
        <w:bottom w:val="single" w:color="auto" w:sz="2" w:space="1"/>
        <w:right w:val="single" w:color="auto" w:sz="2" w:space="4"/>
      </w:pBdr>
      <w:shd w:val="clear" w:color="auto" w:fill="F3F3F3"/>
    </w:pPr>
    <w:rPr>
      <w:i/>
      <w:sz w:val="20"/>
    </w:rPr>
  </w:style>
  <w:style w:type="character" w:styleId="BodyText2Char" w:customStyle="1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styleId="Heading3Char" w:customStyle="1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hAnsi="Arial Narrow" w:eastAsiaTheme="majorEastAsia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color="auto" w:sz="2" w:space="1"/>
        <w:left w:val="single" w:color="auto" w:sz="2" w:space="4"/>
        <w:bottom w:val="single" w:color="auto" w:sz="2" w:space="1"/>
        <w:right w:val="single" w:color="auto" w:sz="2" w:space="4"/>
      </w:pBdr>
      <w:spacing w:before="240" w:after="120" w:line="360" w:lineRule="auto"/>
      <w:jc w:val="center"/>
    </w:pPr>
    <w:rPr>
      <w:b/>
      <w:sz w:val="36"/>
    </w:rPr>
  </w:style>
  <w:style w:type="character" w:styleId="BodyTextChar" w:customStyle="1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styleId="Heading4Char" w:customStyle="1">
    <w:name w:val="Heading 4 Char"/>
    <w:aliases w:val="toolkit_section_heading2 Char"/>
    <w:basedOn w:val="DefaultParagraphFont"/>
    <w:link w:val="Heading4"/>
    <w:uiPriority w:val="9"/>
    <w:semiHidden/>
    <w:rsid w:val="009D185F"/>
    <w:rPr>
      <w:rFonts w:ascii="Arial Narrow" w:hAnsi="Arial Narrow" w:eastAsiaTheme="majorEastAsia" w:cstheme="majorBidi"/>
      <w:b/>
      <w:bCs/>
      <w:iCs/>
    </w:rPr>
  </w:style>
  <w:style w:type="character" w:styleId="Hyperlink">
    <w:name w:val="Hyperlink"/>
    <w:basedOn w:val="DefaultParagraphFont"/>
    <w:uiPriority w:val="99"/>
    <w:unhideWhenUsed/>
    <w:rsid w:val="007F30EC"/>
    <w:rPr>
      <w:color w:val="0000FF" w:themeColor="hyperlink"/>
      <w:u w:val="single"/>
    </w:rPr>
  </w:style>
  <w:style w:type="table" w:styleId="TableGrid1" w:customStyle="1">
    <w:name w:val="Table Grid1"/>
    <w:basedOn w:val="TableNormal"/>
    <w:next w:val="TableGrid"/>
    <w:uiPriority w:val="59"/>
    <w:rsid w:val="002031CF"/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customXml" Target="../customXml/item4.xml" Id="rId13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customXml" Target="../customXml/item3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theme" Target="theme/theme1.xml" Id="rId10" /><Relationship Type="http://schemas.openxmlformats.org/officeDocument/2006/relationships/settings" Target="settings.xml" Id="rId4" /><Relationship Type="http://schemas.openxmlformats.org/officeDocument/2006/relationships/fontTable" Target="fontTable.xml" Id="rId9" /><Relationship Type="http://schemas.openxmlformats.org/officeDocument/2006/relationships/customXml" Target="../customXml/item5.xml" Id="rId14" /><Relationship Type="http://schemas.openxmlformats.org/officeDocument/2006/relationships/glossaryDocument" Target="glossary/document.xml" Id="R74148928cd724ceb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Sector%20Development\Policy%20Tool%20Kit\Version%202\Toolkit%20Content\TEMPLATE%20POLICY1.dotx" TargetMode="External"/></Relationships>
</file>

<file path=word/glossary/document.xml><?xml version="1.0" encoding="utf-8"?>
<w:glossaryDocument xmlns:w14="http://schemas.microsoft.com/office/word/2010/wordml" xmlns:w="http://schemas.openxmlformats.org/wordprocessingml/2006/main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41fba0-a3e9-48a7-80bd-d6bc742ed19a}"/>
      </w:docPartPr>
      <w:docPartBody>
        <w:p w14:paraId="5DD1E566">
          <w:r>
            <w:rPr>
              <w:rStyle w:val="PlaceholderText"/>
            </w:rPr>
            <w:t/>
          </w:r>
        </w:p>
      </w:docPartBody>
    </w:docPart>
  </w:docParts>
</w:glossaryDocument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294A0D6EE4C4DB6309709C7983B74" ma:contentTypeVersion="12" ma:contentTypeDescription="Create a new document." ma:contentTypeScope="" ma:versionID="0138b2d5a10fbe72eaafdee45a6249d4">
  <xsd:schema xmlns:xsd="http://www.w3.org/2001/XMLSchema" xmlns:xs="http://www.w3.org/2001/XMLSchema" xmlns:p="http://schemas.microsoft.com/office/2006/metadata/properties" xmlns:ns2="14c5a56e-ced3-43ad-8a76-68a367d68378" xmlns:ns3="74de729d-11d6-4b32-99ce-412e9004fa06" targetNamespace="http://schemas.microsoft.com/office/2006/metadata/properties" ma:root="true" ma:fieldsID="9e89cd23e0cca369f6b7fdc7a3c9d7b2" ns2:_="" ns3:_="">
    <xsd:import namespace="14c5a56e-ced3-43ad-8a76-68a367d68378"/>
    <xsd:import namespace="74de729d-11d6-4b32-99ce-412e9004fa0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c5a56e-ced3-43ad-8a76-68a367d6837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de729d-11d6-4b32-99ce-412e9004fa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7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8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81BB5A959AFC4DAA8EA2D863FC1380" ma:contentTypeVersion="20" ma:contentTypeDescription="Create a new document." ma:contentTypeScope="" ma:versionID="f331d8ead7d6a4f0f2d70bde60f62338">
  <xsd:schema xmlns:xsd="http://www.w3.org/2001/XMLSchema" xmlns:xs="http://www.w3.org/2001/XMLSchema" xmlns:p="http://schemas.microsoft.com/office/2006/metadata/properties" xmlns:ns2="5c01eaeb-f4e3-46fe-b61a-d5ba5e7db08a" xmlns:ns3="8d9a47a0-73cd-4a78-a4ca-ef96345c8354" targetNamespace="http://schemas.microsoft.com/office/2006/metadata/properties" ma:root="true" ma:fieldsID="952b4e16c17148a4cf51717f9ede94c5" ns2:_="" ns3:_="">
    <xsd:import namespace="5c01eaeb-f4e3-46fe-b61a-d5ba5e7db08a"/>
    <xsd:import namespace="8d9a47a0-73cd-4a78-a4ca-ef96345c8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01eaeb-f4e3-46fe-b61a-d5ba5e7db0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71ebbbd-8b6c-42e2-ac33-42fef9389fe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Sign-off status" ma:internalName="Sign_x002d_off_x0020_status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9a47a0-73cd-4a78-a4ca-ef96345c8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e7b9778-3af7-46ae-a545-d525d8684f16}" ma:internalName="TaxCatchAll" ma:showField="CatchAllData" ma:web="8d9a47a0-73cd-4a78-a4ca-ef96345c8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5c01eaeb-f4e3-46fe-b61a-d5ba5e7db08a" xsi:nil="true"/>
    <lcf76f155ced4ddcb4097134ff3c332f xmlns="5c01eaeb-f4e3-46fe-b61a-d5ba5e7db08a">
      <Terms xmlns="http://schemas.microsoft.com/office/infopath/2007/PartnerControls"/>
    </lcf76f155ced4ddcb4097134ff3c332f>
    <TaxCatchAll xmlns="8d9a47a0-73cd-4a78-a4ca-ef96345c8354" xsi:nil="true"/>
  </documentManagement>
</p:properties>
</file>

<file path=customXml/itemProps1.xml><?xml version="1.0" encoding="utf-8"?>
<ds:datastoreItem xmlns:ds="http://schemas.openxmlformats.org/officeDocument/2006/customXml" ds:itemID="{6B2B44E7-C241-4F58-A1A9-18095D95848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CF3CC21-ACA4-4E7D-83A7-949AC81BF7C4}"/>
</file>

<file path=customXml/itemProps3.xml><?xml version="1.0" encoding="utf-8"?>
<ds:datastoreItem xmlns:ds="http://schemas.openxmlformats.org/officeDocument/2006/customXml" ds:itemID="{D486068D-1964-4C89-96ED-FD7871A18B6F}"/>
</file>

<file path=customXml/itemProps4.xml><?xml version="1.0" encoding="utf-8"?>
<ds:datastoreItem xmlns:ds="http://schemas.openxmlformats.org/officeDocument/2006/customXml" ds:itemID="{E8D10A90-345C-456B-8022-D0D1FFCAFB06}"/>
</file>

<file path=customXml/itemProps5.xml><?xml version="1.0" encoding="utf-8"?>
<ds:datastoreItem xmlns:ds="http://schemas.openxmlformats.org/officeDocument/2006/customXml" ds:itemID="{CF82DA08-B988-45D0-8EC3-154A763F091C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TEMPLATE POLICY1</ap:Template>
  <ap:Application>Microsoft Word for the web</ap:Application>
  <ap:DocSecurity>0</ap:DocSecurity>
  <ap:ScaleCrop>false</ap:ScaleCrop>
  <ap:Company>SCCA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Hannah Gillard</cp:lastModifiedBy>
  <cp:revision>62</cp:revision>
  <dcterms:created xsi:type="dcterms:W3CDTF">2013-12-12T04:19:00Z</dcterms:created>
  <dcterms:modified xsi:type="dcterms:W3CDTF">2023-11-21T08:34:27Z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0x010100CD81BB5A959AFC4DAA8EA2D863FC1380</vt:lpwstr>
  </property>
  <property fmtid="{D5CDD505-2E9C-101B-9397-08002B2CF9AE}" pid="3" name="_dlc_DocIdItemGuid">
    <vt:lpwstr>896076f8-9dd6-46d8-b980-1ba2e920aa22</vt:lpwstr>
  </property>
  <property fmtid="{D5CDD505-2E9C-101B-9397-08002B2CF9AE}" pid="4" name="MediaServiceImageTags">
    <vt:lpwstr/>
  </property>
</Properties>
</file>